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BF7AC6" w:rsidP="004F3A80">
      <w:pPr>
        <w:pStyle w:val="Title2"/>
        <w:rPr>
          <w:sz w:val="36"/>
          <w:szCs w:val="36"/>
        </w:rPr>
      </w:pPr>
      <w:bookmarkStart w:id="0" w:name="_Toc205632711"/>
      <w:r w:rsidRPr="00001A6F">
        <w:rPr>
          <w:sz w:val="36"/>
          <w:szCs w:val="36"/>
        </w:rPr>
        <w:t>Version Description Document</w:t>
      </w:r>
    </w:p>
    <w:p w:rsidR="00004AAD" w:rsidRDefault="00004AAD" w:rsidP="00004AAD">
      <w:pPr>
        <w:pStyle w:val="Title2"/>
        <w:jc w:val="left"/>
      </w:pPr>
    </w:p>
    <w:p w:rsidR="00004AAD" w:rsidRPr="00A2201E" w:rsidRDefault="00004AAD" w:rsidP="00004AAD">
      <w:pPr>
        <w:pStyle w:val="Title"/>
        <w:rPr>
          <w:iCs/>
        </w:rPr>
      </w:pPr>
      <w:r w:rsidRPr="00A2201E">
        <w:rPr>
          <w:iCs/>
        </w:rPr>
        <w:t>Pharmacy Reengineering (PRE)</w:t>
      </w:r>
    </w:p>
    <w:p w:rsidR="001071B7" w:rsidRDefault="001071B7" w:rsidP="001071B7">
      <w:pPr>
        <w:pStyle w:val="InstructionalTextMainTitle"/>
      </w:pPr>
    </w:p>
    <w:p w:rsidR="001071B7" w:rsidRPr="004C5CB1" w:rsidRDefault="00004AAD" w:rsidP="00004AAD">
      <w:pPr>
        <w:pStyle w:val="Title"/>
      </w:pPr>
      <w:r w:rsidRPr="00A2201E">
        <w:rPr>
          <w:iCs/>
        </w:rPr>
        <w:t>Medication Order Checks Healthcare Application (MOCHA) Enhancements 2</w:t>
      </w:r>
      <w:r w:rsidRPr="00A2201E">
        <w:t xml:space="preserve"> (ME2)</w:t>
      </w:r>
      <w:r>
        <w:t xml:space="preserve"> OR2</w:t>
      </w:r>
    </w:p>
    <w:p w:rsidR="004F3A80" w:rsidRDefault="004F3A80" w:rsidP="004F3A80">
      <w:pPr>
        <w:pStyle w:val="Title2"/>
      </w:pPr>
    </w:p>
    <w:p w:rsidR="004F3A80" w:rsidRDefault="00B859DB" w:rsidP="004F3A80">
      <w:pPr>
        <w:pStyle w:val="CoverTitleInstructions"/>
      </w:pPr>
      <w:r>
        <w:rPr>
          <w:noProof/>
        </w:rPr>
        <w:drawing>
          <wp:inline distT="0" distB="0" distL="0" distR="0" wp14:anchorId="3A8D5E00" wp14:editId="5C5C0096">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068FD" w:rsidRDefault="004F3A80" w:rsidP="004F3A80">
      <w:pPr>
        <w:pStyle w:val="CoverTitleInstructions"/>
      </w:pPr>
    </w:p>
    <w:p w:rsidR="004F3A80" w:rsidRPr="00CD0220" w:rsidRDefault="004F3A80" w:rsidP="004F3A80">
      <w:pPr>
        <w:pStyle w:val="CoverTitleInstructions"/>
      </w:pPr>
    </w:p>
    <w:p w:rsidR="004F3A80" w:rsidRPr="00004AAD" w:rsidRDefault="00DE7A1D" w:rsidP="00DF6735">
      <w:pPr>
        <w:pStyle w:val="InstructionalTextTitle2"/>
        <w:rPr>
          <w:rFonts w:ascii="Arial" w:hAnsi="Arial" w:cs="Arial"/>
          <w:b/>
          <w:i w:val="0"/>
          <w:color w:val="auto"/>
          <w:sz w:val="28"/>
          <w:szCs w:val="28"/>
        </w:rPr>
      </w:pPr>
      <w:r>
        <w:rPr>
          <w:rFonts w:ascii="Arial" w:hAnsi="Arial" w:cs="Arial"/>
          <w:b/>
          <w:i w:val="0"/>
          <w:color w:val="auto"/>
          <w:sz w:val="28"/>
          <w:szCs w:val="28"/>
        </w:rPr>
        <w:t>Febr</w:t>
      </w:r>
      <w:r w:rsidR="001A0BAD">
        <w:rPr>
          <w:rFonts w:ascii="Arial" w:hAnsi="Arial" w:cs="Arial"/>
          <w:b/>
          <w:i w:val="0"/>
          <w:color w:val="auto"/>
          <w:sz w:val="28"/>
          <w:szCs w:val="28"/>
        </w:rPr>
        <w:t>uary</w:t>
      </w:r>
      <w:r w:rsidR="00CB54C1">
        <w:rPr>
          <w:rFonts w:ascii="Arial" w:hAnsi="Arial" w:cs="Arial"/>
          <w:b/>
          <w:i w:val="0"/>
          <w:color w:val="auto"/>
          <w:sz w:val="28"/>
          <w:szCs w:val="28"/>
        </w:rPr>
        <w:t xml:space="preserve"> </w:t>
      </w:r>
      <w:r w:rsidR="00004AAD">
        <w:rPr>
          <w:rFonts w:ascii="Arial" w:hAnsi="Arial" w:cs="Arial"/>
          <w:b/>
          <w:i w:val="0"/>
          <w:color w:val="auto"/>
          <w:sz w:val="28"/>
          <w:szCs w:val="28"/>
        </w:rPr>
        <w:t>201</w:t>
      </w:r>
      <w:r w:rsidR="001A0BAD">
        <w:rPr>
          <w:rFonts w:ascii="Arial" w:hAnsi="Arial" w:cs="Arial"/>
          <w:b/>
          <w:i w:val="0"/>
          <w:color w:val="auto"/>
          <w:sz w:val="28"/>
          <w:szCs w:val="28"/>
        </w:rPr>
        <w:t>6</w:t>
      </w:r>
    </w:p>
    <w:p w:rsidR="00F7216E" w:rsidRPr="00004AAD" w:rsidRDefault="00492806" w:rsidP="00F7216E">
      <w:pPr>
        <w:pStyle w:val="Title2"/>
        <w:rPr>
          <w:sz w:val="32"/>
        </w:rPr>
      </w:pPr>
      <w:r>
        <w:t xml:space="preserve">Document </w:t>
      </w:r>
      <w:r w:rsidR="00F7216E">
        <w:t>Version</w:t>
      </w:r>
      <w:r w:rsidR="00F7216E" w:rsidRPr="00004AAD">
        <w:rPr>
          <w:szCs w:val="28"/>
        </w:rPr>
        <w:t xml:space="preserve"> </w:t>
      </w:r>
      <w:r w:rsidR="00F16FC3">
        <w:rPr>
          <w:szCs w:val="28"/>
        </w:rPr>
        <w:t>3</w:t>
      </w:r>
      <w:r w:rsidR="002851C3">
        <w:rPr>
          <w:szCs w:val="28"/>
        </w:rPr>
        <w:t>.</w:t>
      </w:r>
      <w:r w:rsidR="00DE7A1D">
        <w:rPr>
          <w:szCs w:val="28"/>
        </w:rPr>
        <w:t>2</w:t>
      </w:r>
    </w:p>
    <w:p w:rsidR="004F3A80" w:rsidRDefault="004F3A80" w:rsidP="004F3A80">
      <w:pPr>
        <w:pStyle w:val="Title2"/>
      </w:pPr>
    </w:p>
    <w:p w:rsidR="004F3A80" w:rsidRDefault="00001A6F" w:rsidP="004F3A80">
      <w:pPr>
        <w:pStyle w:val="Title2"/>
      </w:pPr>
      <w:r w:rsidRPr="00001A6F">
        <w:t>Department of Veterans Affairs</w:t>
      </w:r>
    </w:p>
    <w:p w:rsidR="00001A6F" w:rsidRDefault="00001A6F" w:rsidP="004F3A80">
      <w:pPr>
        <w:pStyle w:val="Title2"/>
      </w:pPr>
    </w:p>
    <w:p w:rsidR="00123362" w:rsidRPr="00123362" w:rsidRDefault="00123362" w:rsidP="00123362">
      <w:pPr>
        <w:pStyle w:val="BodyText"/>
        <w:rPr>
          <w:i/>
          <w:iCs/>
          <w:color w:val="0000FF"/>
          <w:sz w:val="22"/>
        </w:rPr>
        <w:sectPr w:rsidR="00123362" w:rsidRPr="00123362" w:rsidSect="009071B9">
          <w:headerReference w:type="default" r:id="rId14"/>
          <w:footerReference w:type="even" r:id="rId15"/>
          <w:footerReference w:type="first" r:id="rId16"/>
          <w:pgSz w:w="12240" w:h="15840" w:code="1"/>
          <w:pgMar w:top="1440" w:right="1440" w:bottom="1440" w:left="1440" w:header="720" w:footer="720" w:gutter="0"/>
          <w:pgNumType w:start="1"/>
          <w:cols w:space="720"/>
          <w:vAlign w:val="center"/>
          <w:docGrid w:linePitch="360"/>
        </w:sectPr>
      </w:pP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Document Revision History"/>
        <w:tblDescription w:val="Document Revision History, detailing  date of changes, document version, description of revision, author and the company of the author."/>
      </w:tblPr>
      <w:tblGrid>
        <w:gridCol w:w="1318"/>
        <w:gridCol w:w="1292"/>
        <w:gridCol w:w="3945"/>
        <w:gridCol w:w="1500"/>
        <w:gridCol w:w="1521"/>
      </w:tblGrid>
      <w:tr w:rsidR="00EC0158" w:rsidRPr="005068FD" w:rsidTr="004C10C1">
        <w:trPr>
          <w:cantSplit/>
          <w:tblHeader/>
        </w:trPr>
        <w:tc>
          <w:tcPr>
            <w:tcW w:w="688" w:type="pct"/>
            <w:shd w:val="clear" w:color="auto" w:fill="F2F2F2"/>
          </w:tcPr>
          <w:p w:rsidR="00EC0158" w:rsidRPr="005068FD" w:rsidRDefault="00EC0158" w:rsidP="0004636C">
            <w:pPr>
              <w:pStyle w:val="TableHeading"/>
            </w:pPr>
            <w:bookmarkStart w:id="1" w:name="ColumnTitle_01"/>
            <w:bookmarkEnd w:id="1"/>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2060" w:type="pct"/>
            <w:shd w:val="clear" w:color="auto" w:fill="F2F2F2"/>
          </w:tcPr>
          <w:p w:rsidR="00EC0158" w:rsidRPr="005068FD" w:rsidRDefault="00EC0158" w:rsidP="0004636C">
            <w:pPr>
              <w:pStyle w:val="TableHeading"/>
            </w:pPr>
            <w:r w:rsidRPr="005068FD">
              <w:t>Description</w:t>
            </w:r>
          </w:p>
        </w:tc>
        <w:tc>
          <w:tcPr>
            <w:tcW w:w="783" w:type="pct"/>
            <w:shd w:val="clear" w:color="auto" w:fill="F2F2F2"/>
          </w:tcPr>
          <w:p w:rsidR="00EC0158" w:rsidRPr="005068FD" w:rsidRDefault="00EC0158" w:rsidP="0004636C">
            <w:pPr>
              <w:pStyle w:val="TableHeading"/>
            </w:pPr>
            <w:r w:rsidRPr="00EC0158">
              <w:t>VDD Author / Team Role</w:t>
            </w:r>
          </w:p>
        </w:tc>
        <w:tc>
          <w:tcPr>
            <w:tcW w:w="794" w:type="pct"/>
            <w:shd w:val="clear" w:color="auto" w:fill="F2F2F2"/>
          </w:tcPr>
          <w:p w:rsidR="00EC0158" w:rsidRPr="005068FD" w:rsidRDefault="00EC0158" w:rsidP="0004636C">
            <w:pPr>
              <w:pStyle w:val="TableHeading"/>
            </w:pPr>
            <w:r w:rsidRPr="00EC0158">
              <w:t>VA Group or Contract Company</w:t>
            </w:r>
          </w:p>
        </w:tc>
      </w:tr>
      <w:tr w:rsidR="00DE7A1D" w:rsidTr="000E68DB">
        <w:trPr>
          <w:cantSplit/>
        </w:trPr>
        <w:tc>
          <w:tcPr>
            <w:tcW w:w="688" w:type="pct"/>
          </w:tcPr>
          <w:p w:rsidR="00DE7A1D" w:rsidRDefault="00DE7A1D" w:rsidP="00DE7A1D">
            <w:pPr>
              <w:pStyle w:val="TableText"/>
            </w:pPr>
            <w:r>
              <w:t>02/04/2016</w:t>
            </w:r>
          </w:p>
        </w:tc>
        <w:tc>
          <w:tcPr>
            <w:tcW w:w="675" w:type="pct"/>
          </w:tcPr>
          <w:p w:rsidR="00DE7A1D" w:rsidRDefault="00DE7A1D" w:rsidP="00DE7A1D">
            <w:pPr>
              <w:pStyle w:val="TableText"/>
              <w:jc w:val="center"/>
            </w:pPr>
            <w:r>
              <w:t>3.2</w:t>
            </w:r>
          </w:p>
        </w:tc>
        <w:tc>
          <w:tcPr>
            <w:tcW w:w="2060" w:type="pct"/>
          </w:tcPr>
          <w:p w:rsidR="00DE7A1D" w:rsidRPr="00DE2FCF" w:rsidRDefault="00DE7A1D" w:rsidP="00DE7A1D">
            <w:pPr>
              <w:pStyle w:val="TableText"/>
            </w:pPr>
            <w:r>
              <w:t>Adding ME2 Combined Build v26 information</w:t>
            </w:r>
          </w:p>
        </w:tc>
        <w:tc>
          <w:tcPr>
            <w:tcW w:w="783" w:type="pct"/>
          </w:tcPr>
          <w:p w:rsidR="00DE7A1D" w:rsidRDefault="00DE7A1D" w:rsidP="00281E62">
            <w:pPr>
              <w:pStyle w:val="TableText"/>
            </w:pPr>
          </w:p>
        </w:tc>
        <w:tc>
          <w:tcPr>
            <w:tcW w:w="794" w:type="pct"/>
          </w:tcPr>
          <w:p w:rsidR="00DE7A1D" w:rsidRDefault="00DE7A1D" w:rsidP="00281E62">
            <w:pPr>
              <w:pStyle w:val="TableText"/>
            </w:pPr>
            <w:r>
              <w:t>Hewlett Packard</w:t>
            </w:r>
          </w:p>
        </w:tc>
      </w:tr>
      <w:tr w:rsidR="001A0BAD" w:rsidTr="000E68DB">
        <w:trPr>
          <w:cantSplit/>
        </w:trPr>
        <w:tc>
          <w:tcPr>
            <w:tcW w:w="688" w:type="pct"/>
          </w:tcPr>
          <w:p w:rsidR="001A0BAD" w:rsidRDefault="001A0BAD" w:rsidP="00DE7A1D">
            <w:pPr>
              <w:pStyle w:val="TableText"/>
            </w:pPr>
            <w:r>
              <w:t>01/26/201</w:t>
            </w:r>
            <w:r w:rsidR="00DE7A1D">
              <w:t>6</w:t>
            </w:r>
          </w:p>
        </w:tc>
        <w:tc>
          <w:tcPr>
            <w:tcW w:w="675" w:type="pct"/>
          </w:tcPr>
          <w:p w:rsidR="001A0BAD" w:rsidRDefault="001A0BAD" w:rsidP="001A0BAD">
            <w:pPr>
              <w:pStyle w:val="TableText"/>
              <w:jc w:val="center"/>
            </w:pPr>
            <w:r>
              <w:t>3.1</w:t>
            </w:r>
          </w:p>
        </w:tc>
        <w:tc>
          <w:tcPr>
            <w:tcW w:w="2060" w:type="pct"/>
          </w:tcPr>
          <w:p w:rsidR="001A0BAD" w:rsidRPr="00DE2FCF" w:rsidRDefault="001A0BAD" w:rsidP="001A0BAD">
            <w:pPr>
              <w:pStyle w:val="TableText"/>
            </w:pPr>
            <w:r>
              <w:t>Adding ME2 Combined Build v25 information</w:t>
            </w:r>
          </w:p>
        </w:tc>
        <w:tc>
          <w:tcPr>
            <w:tcW w:w="783" w:type="pct"/>
          </w:tcPr>
          <w:p w:rsidR="001A0BAD" w:rsidRDefault="001A0BAD" w:rsidP="001A0BAD">
            <w:pPr>
              <w:pStyle w:val="TableText"/>
            </w:pPr>
          </w:p>
        </w:tc>
        <w:tc>
          <w:tcPr>
            <w:tcW w:w="794" w:type="pct"/>
          </w:tcPr>
          <w:p w:rsidR="001A0BAD" w:rsidRDefault="001A0BAD" w:rsidP="001A0BAD">
            <w:pPr>
              <w:pStyle w:val="TableText"/>
            </w:pPr>
            <w:r>
              <w:t>Hewlett Packard</w:t>
            </w:r>
          </w:p>
        </w:tc>
      </w:tr>
      <w:tr w:rsidR="00F07E0F" w:rsidTr="000E68DB">
        <w:trPr>
          <w:cantSplit/>
        </w:trPr>
        <w:tc>
          <w:tcPr>
            <w:tcW w:w="688" w:type="pct"/>
          </w:tcPr>
          <w:p w:rsidR="00F07E0F" w:rsidRDefault="00F07E0F" w:rsidP="001A0BAD">
            <w:pPr>
              <w:pStyle w:val="TableText"/>
            </w:pPr>
            <w:r>
              <w:t>08/13/2015</w:t>
            </w:r>
          </w:p>
        </w:tc>
        <w:tc>
          <w:tcPr>
            <w:tcW w:w="675" w:type="pct"/>
          </w:tcPr>
          <w:p w:rsidR="00F07E0F" w:rsidRDefault="00F07E0F" w:rsidP="001A0BAD">
            <w:pPr>
              <w:pStyle w:val="TableText"/>
              <w:jc w:val="center"/>
            </w:pPr>
            <w:r>
              <w:t>3.0</w:t>
            </w:r>
          </w:p>
        </w:tc>
        <w:tc>
          <w:tcPr>
            <w:tcW w:w="2060" w:type="pct"/>
          </w:tcPr>
          <w:p w:rsidR="00F07E0F" w:rsidRDefault="00F07E0F" w:rsidP="001A0BAD">
            <w:pPr>
              <w:pStyle w:val="TableText"/>
            </w:pPr>
            <w:r w:rsidRPr="00DE2FCF">
              <w:t>Technical edit</w:t>
            </w:r>
          </w:p>
        </w:tc>
        <w:tc>
          <w:tcPr>
            <w:tcW w:w="783" w:type="pct"/>
          </w:tcPr>
          <w:p w:rsidR="00F07E0F" w:rsidRDefault="00F07E0F" w:rsidP="001A0BAD">
            <w:pPr>
              <w:pStyle w:val="TableText"/>
            </w:pPr>
          </w:p>
        </w:tc>
        <w:tc>
          <w:tcPr>
            <w:tcW w:w="794" w:type="pct"/>
          </w:tcPr>
          <w:p w:rsidR="00F07E0F" w:rsidRDefault="00F07E0F" w:rsidP="001A0BAD">
            <w:pPr>
              <w:pStyle w:val="TableText"/>
            </w:pPr>
            <w:r>
              <w:t>Engility Corporation</w:t>
            </w:r>
          </w:p>
        </w:tc>
      </w:tr>
      <w:tr w:rsidR="00F07E0F" w:rsidTr="000E68DB">
        <w:trPr>
          <w:cantSplit/>
        </w:trPr>
        <w:tc>
          <w:tcPr>
            <w:tcW w:w="688" w:type="pct"/>
          </w:tcPr>
          <w:p w:rsidR="00F07E0F" w:rsidRDefault="00F07E0F" w:rsidP="0032043B">
            <w:pPr>
              <w:pStyle w:val="TableText"/>
            </w:pPr>
            <w:r>
              <w:t>08/11/2015</w:t>
            </w:r>
          </w:p>
        </w:tc>
        <w:tc>
          <w:tcPr>
            <w:tcW w:w="675" w:type="pct"/>
          </w:tcPr>
          <w:p w:rsidR="00F07E0F" w:rsidRDefault="00F07E0F" w:rsidP="00F07E0F">
            <w:pPr>
              <w:pStyle w:val="TableText"/>
              <w:jc w:val="center"/>
            </w:pPr>
            <w:r>
              <w:t>2.6</w:t>
            </w:r>
          </w:p>
        </w:tc>
        <w:tc>
          <w:tcPr>
            <w:tcW w:w="2060" w:type="pct"/>
          </w:tcPr>
          <w:p w:rsidR="00F07E0F" w:rsidRPr="00DE2FCF" w:rsidRDefault="00F07E0F" w:rsidP="00CB54C1">
            <w:pPr>
              <w:pStyle w:val="TableText"/>
            </w:pPr>
            <w:r>
              <w:t>Adding ME2 Combined Build v24 information</w:t>
            </w:r>
          </w:p>
        </w:tc>
        <w:tc>
          <w:tcPr>
            <w:tcW w:w="783" w:type="pct"/>
          </w:tcPr>
          <w:p w:rsidR="00F07E0F" w:rsidRDefault="00F07E0F" w:rsidP="008032F1">
            <w:pPr>
              <w:pStyle w:val="TableText"/>
            </w:pPr>
          </w:p>
        </w:tc>
        <w:tc>
          <w:tcPr>
            <w:tcW w:w="794" w:type="pct"/>
          </w:tcPr>
          <w:p w:rsidR="00F07E0F" w:rsidRDefault="00F07E0F" w:rsidP="0032043B">
            <w:pPr>
              <w:pStyle w:val="TableText"/>
            </w:pPr>
            <w:r>
              <w:t>Hewlett Packard</w:t>
            </w:r>
          </w:p>
        </w:tc>
      </w:tr>
      <w:tr w:rsidR="00F07E0F" w:rsidTr="000E68DB">
        <w:trPr>
          <w:cantSplit/>
        </w:trPr>
        <w:tc>
          <w:tcPr>
            <w:tcW w:w="688" w:type="pct"/>
          </w:tcPr>
          <w:p w:rsidR="00F07E0F" w:rsidRDefault="00F07E0F" w:rsidP="0032043B">
            <w:pPr>
              <w:pStyle w:val="TableText"/>
            </w:pPr>
            <w:r>
              <w:t>07/23/2015</w:t>
            </w:r>
          </w:p>
        </w:tc>
        <w:tc>
          <w:tcPr>
            <w:tcW w:w="675" w:type="pct"/>
          </w:tcPr>
          <w:p w:rsidR="00F07E0F" w:rsidRDefault="00F07E0F" w:rsidP="0032043B">
            <w:pPr>
              <w:pStyle w:val="TableText"/>
              <w:jc w:val="center"/>
            </w:pPr>
            <w:r>
              <w:t>2.5</w:t>
            </w:r>
          </w:p>
        </w:tc>
        <w:tc>
          <w:tcPr>
            <w:tcW w:w="2060" w:type="pct"/>
          </w:tcPr>
          <w:p w:rsidR="00F07E0F" w:rsidRDefault="00F07E0F" w:rsidP="0032043B">
            <w:pPr>
              <w:pStyle w:val="TableText"/>
            </w:pPr>
            <w:r>
              <w:t>Adding ME2 Combined Build v23 information</w:t>
            </w:r>
          </w:p>
        </w:tc>
        <w:tc>
          <w:tcPr>
            <w:tcW w:w="783" w:type="pct"/>
          </w:tcPr>
          <w:p w:rsidR="00F07E0F" w:rsidRDefault="00F07E0F" w:rsidP="0032043B">
            <w:pPr>
              <w:pStyle w:val="TableText"/>
              <w:rPr>
                <w:color w:val="000000"/>
                <w:szCs w:val="22"/>
              </w:rPr>
            </w:pPr>
          </w:p>
        </w:tc>
        <w:tc>
          <w:tcPr>
            <w:tcW w:w="794" w:type="pct"/>
          </w:tcPr>
          <w:p w:rsidR="00F07E0F" w:rsidRDefault="00F07E0F" w:rsidP="004C10C1">
            <w:pPr>
              <w:pStyle w:val="TableText"/>
            </w:pPr>
            <w:r>
              <w:t>Hewlett Packard</w:t>
            </w:r>
          </w:p>
        </w:tc>
      </w:tr>
      <w:tr w:rsidR="00F07E0F" w:rsidTr="000E68DB">
        <w:trPr>
          <w:cantSplit/>
        </w:trPr>
        <w:tc>
          <w:tcPr>
            <w:tcW w:w="688" w:type="pct"/>
          </w:tcPr>
          <w:p w:rsidR="00F07E0F" w:rsidRDefault="00F07E0F" w:rsidP="0099796E">
            <w:pPr>
              <w:pStyle w:val="TableText"/>
            </w:pPr>
            <w:r>
              <w:t>07/20/2015</w:t>
            </w:r>
          </w:p>
        </w:tc>
        <w:tc>
          <w:tcPr>
            <w:tcW w:w="675" w:type="pct"/>
          </w:tcPr>
          <w:p w:rsidR="00F07E0F" w:rsidRDefault="00F07E0F" w:rsidP="0099796E">
            <w:pPr>
              <w:pStyle w:val="TableText"/>
              <w:jc w:val="center"/>
            </w:pPr>
            <w:r>
              <w:t>2.4</w:t>
            </w:r>
          </w:p>
        </w:tc>
        <w:tc>
          <w:tcPr>
            <w:tcW w:w="2060" w:type="pct"/>
          </w:tcPr>
          <w:p w:rsidR="00F07E0F" w:rsidRDefault="00F07E0F" w:rsidP="0099796E">
            <w:pPr>
              <w:pStyle w:val="TableText"/>
            </w:pPr>
            <w:r>
              <w:t>Adding ME2 Combined Build v22 information</w:t>
            </w:r>
          </w:p>
        </w:tc>
        <w:tc>
          <w:tcPr>
            <w:tcW w:w="783" w:type="pct"/>
          </w:tcPr>
          <w:p w:rsidR="00F07E0F" w:rsidRDefault="00F07E0F" w:rsidP="0099796E">
            <w:pPr>
              <w:pStyle w:val="TableText"/>
              <w:rPr>
                <w:color w:val="000000"/>
                <w:szCs w:val="22"/>
              </w:rPr>
            </w:pPr>
          </w:p>
        </w:tc>
        <w:tc>
          <w:tcPr>
            <w:tcW w:w="794" w:type="pct"/>
          </w:tcPr>
          <w:p w:rsidR="00F07E0F" w:rsidRPr="000E68DB" w:rsidRDefault="00F07E0F" w:rsidP="004C10C1">
            <w:pPr>
              <w:pStyle w:val="TableText"/>
            </w:pPr>
            <w:r>
              <w:t>Hewlett Packard</w:t>
            </w:r>
          </w:p>
        </w:tc>
      </w:tr>
      <w:tr w:rsidR="00F07E0F" w:rsidTr="000E68DB">
        <w:trPr>
          <w:cantSplit/>
        </w:trPr>
        <w:tc>
          <w:tcPr>
            <w:tcW w:w="688" w:type="pct"/>
          </w:tcPr>
          <w:p w:rsidR="00F07E0F" w:rsidRDefault="00F07E0F" w:rsidP="0099796E">
            <w:pPr>
              <w:pStyle w:val="TableText"/>
            </w:pPr>
            <w:r>
              <w:t>07/20/2015</w:t>
            </w:r>
          </w:p>
        </w:tc>
        <w:tc>
          <w:tcPr>
            <w:tcW w:w="675" w:type="pct"/>
          </w:tcPr>
          <w:p w:rsidR="00F07E0F" w:rsidRDefault="00F07E0F" w:rsidP="0099796E">
            <w:pPr>
              <w:pStyle w:val="TableText"/>
              <w:jc w:val="center"/>
            </w:pPr>
            <w:r>
              <w:t>2.3</w:t>
            </w:r>
          </w:p>
        </w:tc>
        <w:tc>
          <w:tcPr>
            <w:tcW w:w="2060" w:type="pct"/>
          </w:tcPr>
          <w:p w:rsidR="00F07E0F" w:rsidRDefault="00F07E0F" w:rsidP="0099796E">
            <w:pPr>
              <w:pStyle w:val="TableText"/>
            </w:pPr>
            <w:r>
              <w:t>Removed 182162</w:t>
            </w:r>
          </w:p>
        </w:tc>
        <w:tc>
          <w:tcPr>
            <w:tcW w:w="783" w:type="pct"/>
          </w:tcPr>
          <w:p w:rsidR="00F07E0F" w:rsidRDefault="00F07E0F" w:rsidP="0099796E">
            <w:pPr>
              <w:pStyle w:val="TableText"/>
              <w:rPr>
                <w:color w:val="000000"/>
                <w:szCs w:val="22"/>
              </w:rPr>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07/15/2015</w:t>
            </w:r>
          </w:p>
        </w:tc>
        <w:tc>
          <w:tcPr>
            <w:tcW w:w="675" w:type="pct"/>
          </w:tcPr>
          <w:p w:rsidR="00F07E0F" w:rsidRDefault="00F07E0F" w:rsidP="0099796E">
            <w:pPr>
              <w:pStyle w:val="TableText"/>
              <w:jc w:val="center"/>
            </w:pPr>
            <w:r>
              <w:t>2.2</w:t>
            </w:r>
          </w:p>
        </w:tc>
        <w:tc>
          <w:tcPr>
            <w:tcW w:w="2060" w:type="pct"/>
          </w:tcPr>
          <w:p w:rsidR="00F07E0F" w:rsidRDefault="00F07E0F" w:rsidP="0099796E">
            <w:pPr>
              <w:pStyle w:val="TableText"/>
            </w:pPr>
            <w:r>
              <w:t>Updated RTC ID 182880 (confirmed in build), added RTC ID 178714</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07/09/2015</w:t>
            </w:r>
          </w:p>
        </w:tc>
        <w:tc>
          <w:tcPr>
            <w:tcW w:w="675" w:type="pct"/>
          </w:tcPr>
          <w:p w:rsidR="00F07E0F" w:rsidRDefault="00F07E0F" w:rsidP="0099796E">
            <w:pPr>
              <w:pStyle w:val="TableText"/>
              <w:jc w:val="center"/>
            </w:pPr>
            <w:r>
              <w:t>2.1</w:t>
            </w:r>
          </w:p>
        </w:tc>
        <w:tc>
          <w:tcPr>
            <w:tcW w:w="2060" w:type="pct"/>
          </w:tcPr>
          <w:p w:rsidR="00F07E0F" w:rsidRDefault="00F07E0F" w:rsidP="0099796E">
            <w:pPr>
              <w:pStyle w:val="TableText"/>
            </w:pPr>
            <w:r>
              <w:t>Adding ME2 Combined Build v21 information</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04/10/2015</w:t>
            </w:r>
          </w:p>
        </w:tc>
        <w:tc>
          <w:tcPr>
            <w:tcW w:w="675" w:type="pct"/>
          </w:tcPr>
          <w:p w:rsidR="00F07E0F" w:rsidRDefault="00F07E0F" w:rsidP="0099796E">
            <w:pPr>
              <w:pStyle w:val="TableText"/>
              <w:jc w:val="center"/>
            </w:pPr>
            <w:r>
              <w:t>2.0</w:t>
            </w:r>
          </w:p>
        </w:tc>
        <w:tc>
          <w:tcPr>
            <w:tcW w:w="2060" w:type="pct"/>
          </w:tcPr>
          <w:p w:rsidR="00F07E0F" w:rsidRDefault="00F07E0F" w:rsidP="0099796E">
            <w:pPr>
              <w:pStyle w:val="TableText"/>
            </w:pPr>
            <w:r>
              <w:t>Formatted for ME2 OR2 increment</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1/15/2015</w:t>
            </w:r>
          </w:p>
        </w:tc>
        <w:tc>
          <w:tcPr>
            <w:tcW w:w="675" w:type="pct"/>
          </w:tcPr>
          <w:p w:rsidR="00F07E0F" w:rsidRDefault="00F07E0F" w:rsidP="0099796E">
            <w:pPr>
              <w:pStyle w:val="TableText"/>
              <w:jc w:val="center"/>
            </w:pPr>
            <w:r>
              <w:t>1.7</w:t>
            </w:r>
          </w:p>
        </w:tc>
        <w:tc>
          <w:tcPr>
            <w:tcW w:w="2060" w:type="pct"/>
          </w:tcPr>
          <w:p w:rsidR="00F07E0F" w:rsidRDefault="00F07E0F" w:rsidP="0099796E">
            <w:pPr>
              <w:pStyle w:val="TableText"/>
            </w:pPr>
            <w:r>
              <w:t>Adding ME2 Combined build test v20 information</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01/08/2015</w:t>
            </w:r>
          </w:p>
        </w:tc>
        <w:tc>
          <w:tcPr>
            <w:tcW w:w="675" w:type="pct"/>
          </w:tcPr>
          <w:p w:rsidR="00F07E0F" w:rsidRDefault="00F07E0F" w:rsidP="0099796E">
            <w:pPr>
              <w:pStyle w:val="TableText"/>
              <w:jc w:val="center"/>
            </w:pPr>
            <w:r>
              <w:t>1.6</w:t>
            </w:r>
          </w:p>
        </w:tc>
        <w:tc>
          <w:tcPr>
            <w:tcW w:w="2060" w:type="pct"/>
          </w:tcPr>
          <w:p w:rsidR="00F07E0F" w:rsidRPr="00DE2FCF" w:rsidRDefault="00F07E0F" w:rsidP="0099796E">
            <w:pPr>
              <w:pStyle w:val="TableText"/>
            </w:pPr>
            <w:r>
              <w:t xml:space="preserve">Updated into latest </w:t>
            </w:r>
            <w:proofErr w:type="spellStart"/>
            <w:r>
              <w:t>ProPath</w:t>
            </w:r>
            <w:proofErr w:type="spellEnd"/>
            <w:r>
              <w:t xml:space="preserve"> template v1.2, format/technical edit</w:t>
            </w:r>
          </w:p>
        </w:tc>
        <w:tc>
          <w:tcPr>
            <w:tcW w:w="783" w:type="pct"/>
          </w:tcPr>
          <w:p w:rsidR="00F07E0F" w:rsidRPr="00DE2FC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12/08/2014</w:t>
            </w:r>
          </w:p>
        </w:tc>
        <w:tc>
          <w:tcPr>
            <w:tcW w:w="675" w:type="pct"/>
          </w:tcPr>
          <w:p w:rsidR="00F07E0F" w:rsidRDefault="00F07E0F" w:rsidP="0099796E">
            <w:pPr>
              <w:pStyle w:val="TableText"/>
              <w:jc w:val="center"/>
            </w:pPr>
            <w:r>
              <w:t>1.5</w:t>
            </w:r>
          </w:p>
        </w:tc>
        <w:tc>
          <w:tcPr>
            <w:tcW w:w="2060" w:type="pct"/>
          </w:tcPr>
          <w:p w:rsidR="00F07E0F" w:rsidRDefault="00F07E0F" w:rsidP="0099796E">
            <w:pPr>
              <w:pStyle w:val="TableText"/>
            </w:pPr>
            <w:r w:rsidRPr="00DE2FCF">
              <w:t>Technical edit</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11/04/2014</w:t>
            </w:r>
          </w:p>
        </w:tc>
        <w:tc>
          <w:tcPr>
            <w:tcW w:w="675" w:type="pct"/>
          </w:tcPr>
          <w:p w:rsidR="00F07E0F" w:rsidRDefault="00F07E0F" w:rsidP="0099796E">
            <w:pPr>
              <w:pStyle w:val="TableText"/>
              <w:jc w:val="center"/>
            </w:pPr>
            <w:r>
              <w:t>1.4</w:t>
            </w:r>
          </w:p>
        </w:tc>
        <w:tc>
          <w:tcPr>
            <w:tcW w:w="2060" w:type="pct"/>
          </w:tcPr>
          <w:p w:rsidR="00F07E0F" w:rsidRDefault="00F07E0F" w:rsidP="0099796E">
            <w:pPr>
              <w:pStyle w:val="TableText"/>
            </w:pPr>
            <w:r>
              <w:t>Adding MOCHA ENH 2 COMBINED BUILD V15</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10/07/2014</w:t>
            </w:r>
          </w:p>
        </w:tc>
        <w:tc>
          <w:tcPr>
            <w:tcW w:w="675" w:type="pct"/>
          </w:tcPr>
          <w:p w:rsidR="00F07E0F" w:rsidRPr="005F57A4" w:rsidRDefault="00F07E0F" w:rsidP="0099796E">
            <w:pPr>
              <w:pStyle w:val="TableText"/>
              <w:jc w:val="center"/>
            </w:pPr>
            <w:r>
              <w:t>1.3</w:t>
            </w:r>
          </w:p>
        </w:tc>
        <w:tc>
          <w:tcPr>
            <w:tcW w:w="2060" w:type="pct"/>
          </w:tcPr>
          <w:p w:rsidR="00F07E0F" w:rsidRPr="005F57A4" w:rsidRDefault="00F07E0F" w:rsidP="0099796E">
            <w:pPr>
              <w:pStyle w:val="TableText"/>
            </w:pPr>
            <w:r>
              <w:t>Technical edit</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Pr="005F57A4" w:rsidRDefault="00F07E0F" w:rsidP="0099796E">
            <w:pPr>
              <w:pStyle w:val="TableText"/>
            </w:pPr>
            <w:r>
              <w:t>10/07</w:t>
            </w:r>
            <w:r w:rsidRPr="005F57A4">
              <w:t>/</w:t>
            </w:r>
            <w:r>
              <w:t>20</w:t>
            </w:r>
            <w:r w:rsidRPr="005F57A4">
              <w:t>14</w:t>
            </w:r>
          </w:p>
        </w:tc>
        <w:tc>
          <w:tcPr>
            <w:tcW w:w="675" w:type="pct"/>
          </w:tcPr>
          <w:p w:rsidR="00F07E0F" w:rsidRPr="005F57A4" w:rsidRDefault="00F07E0F" w:rsidP="0099796E">
            <w:pPr>
              <w:pStyle w:val="TableText"/>
              <w:jc w:val="center"/>
            </w:pPr>
            <w:r w:rsidRPr="005F57A4">
              <w:t>1</w:t>
            </w:r>
            <w:r>
              <w:t>.2</w:t>
            </w:r>
          </w:p>
        </w:tc>
        <w:tc>
          <w:tcPr>
            <w:tcW w:w="2060" w:type="pct"/>
          </w:tcPr>
          <w:p w:rsidR="00F07E0F" w:rsidRPr="005F57A4" w:rsidRDefault="00F07E0F" w:rsidP="0099796E">
            <w:pPr>
              <w:pStyle w:val="TableText"/>
            </w:pPr>
            <w:r w:rsidRPr="005F57A4">
              <w:t>Added CR/CCR and Remedy Listing Table in section 3</w:t>
            </w:r>
          </w:p>
        </w:tc>
        <w:tc>
          <w:tcPr>
            <w:tcW w:w="783" w:type="pct"/>
          </w:tcPr>
          <w:p w:rsidR="00F07E0F" w:rsidRPr="005F57A4"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Default="00F07E0F" w:rsidP="0099796E">
            <w:pPr>
              <w:pStyle w:val="TableText"/>
            </w:pPr>
            <w:r>
              <w:t>09/22/2014</w:t>
            </w:r>
          </w:p>
        </w:tc>
        <w:tc>
          <w:tcPr>
            <w:tcW w:w="675" w:type="pct"/>
          </w:tcPr>
          <w:p w:rsidR="00F07E0F" w:rsidRDefault="00F07E0F" w:rsidP="0099796E">
            <w:pPr>
              <w:pStyle w:val="TableText"/>
              <w:jc w:val="center"/>
            </w:pPr>
            <w:r>
              <w:t>1.1</w:t>
            </w:r>
          </w:p>
        </w:tc>
        <w:tc>
          <w:tcPr>
            <w:tcW w:w="2060" w:type="pct"/>
          </w:tcPr>
          <w:p w:rsidR="00F07E0F" w:rsidRDefault="00F07E0F" w:rsidP="0099796E">
            <w:pPr>
              <w:pStyle w:val="TableText"/>
            </w:pPr>
            <w:r>
              <w:t>Defects addressed for v13</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r w:rsidR="00F07E0F" w:rsidTr="000E68DB">
        <w:trPr>
          <w:cantSplit/>
        </w:trPr>
        <w:tc>
          <w:tcPr>
            <w:tcW w:w="688" w:type="pct"/>
          </w:tcPr>
          <w:p w:rsidR="00F07E0F" w:rsidRPr="005068FD" w:rsidRDefault="00F07E0F" w:rsidP="0099796E">
            <w:pPr>
              <w:pStyle w:val="TableText"/>
            </w:pPr>
            <w:r>
              <w:lastRenderedPageBreak/>
              <w:t>09/12/2014</w:t>
            </w:r>
          </w:p>
        </w:tc>
        <w:tc>
          <w:tcPr>
            <w:tcW w:w="675" w:type="pct"/>
          </w:tcPr>
          <w:p w:rsidR="00F07E0F" w:rsidRDefault="00F07E0F" w:rsidP="0099796E">
            <w:pPr>
              <w:pStyle w:val="TableText"/>
              <w:jc w:val="center"/>
            </w:pPr>
            <w:r>
              <w:t>1.0</w:t>
            </w:r>
          </w:p>
        </w:tc>
        <w:tc>
          <w:tcPr>
            <w:tcW w:w="2060" w:type="pct"/>
          </w:tcPr>
          <w:p w:rsidR="00F07E0F" w:rsidRDefault="00F07E0F" w:rsidP="0099796E">
            <w:pPr>
              <w:pStyle w:val="TableText"/>
            </w:pPr>
            <w:r>
              <w:t>Converting from handoff documents to the VDD. This document starts with v12 of MOCHA_ENH_2_COMBINED_BUILD</w:t>
            </w:r>
          </w:p>
        </w:tc>
        <w:tc>
          <w:tcPr>
            <w:tcW w:w="783" w:type="pct"/>
          </w:tcPr>
          <w:p w:rsidR="00F07E0F" w:rsidRDefault="00F07E0F" w:rsidP="0099796E">
            <w:pPr>
              <w:pStyle w:val="TableText"/>
            </w:pPr>
          </w:p>
        </w:tc>
        <w:tc>
          <w:tcPr>
            <w:tcW w:w="794" w:type="pct"/>
          </w:tcPr>
          <w:p w:rsidR="00F07E0F" w:rsidRDefault="00F07E0F" w:rsidP="0004636C">
            <w:pPr>
              <w:pStyle w:val="TableText"/>
            </w:pPr>
            <w:r>
              <w:t>Hewlett Packard</w:t>
            </w:r>
          </w:p>
        </w:tc>
      </w:tr>
    </w:tbl>
    <w:p w:rsidR="00413913" w:rsidRDefault="00413913" w:rsidP="00862CE5">
      <w:pPr>
        <w:pStyle w:val="Title2"/>
      </w:pPr>
    </w:p>
    <w:p w:rsidR="00413913" w:rsidRDefault="00413913" w:rsidP="00862CE5">
      <w:pPr>
        <w:pStyle w:val="Title2"/>
      </w:pPr>
    </w:p>
    <w:p w:rsidR="00413913" w:rsidRDefault="00413913" w:rsidP="00862CE5">
      <w:pPr>
        <w:pStyle w:val="Title2"/>
      </w:pPr>
    </w:p>
    <w:p w:rsidR="00EC0158" w:rsidRDefault="00862CE5" w:rsidP="00862CE5">
      <w:pPr>
        <w:pStyle w:val="Title2"/>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Deliverable (Product) Version History"/>
        <w:tblDescription w:val="Deliverable (Product) Version History, detailing date of changes, release/revision, descriiption of change, project name, and VA department.&#10;"/>
      </w:tblPr>
      <w:tblGrid>
        <w:gridCol w:w="1387"/>
        <w:gridCol w:w="1241"/>
        <w:gridCol w:w="3060"/>
        <w:gridCol w:w="1620"/>
        <w:gridCol w:w="2268"/>
      </w:tblGrid>
      <w:tr w:rsidR="00862CE5" w:rsidRPr="005068FD" w:rsidTr="0003063D">
        <w:trPr>
          <w:cantSplit/>
          <w:tblHeader/>
        </w:trPr>
        <w:tc>
          <w:tcPr>
            <w:tcW w:w="724" w:type="pct"/>
            <w:shd w:val="clear" w:color="auto" w:fill="F2F2F2"/>
          </w:tcPr>
          <w:p w:rsidR="00862CE5" w:rsidRPr="005068FD" w:rsidRDefault="00862CE5" w:rsidP="00E96743">
            <w:pPr>
              <w:pStyle w:val="TableHeading"/>
            </w:pPr>
            <w:bookmarkStart w:id="2" w:name="ColumnTitle_02"/>
            <w:bookmarkEnd w:id="2"/>
            <w:r w:rsidRPr="005068FD">
              <w:t>Date</w:t>
            </w:r>
          </w:p>
        </w:tc>
        <w:tc>
          <w:tcPr>
            <w:tcW w:w="64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98" w:type="pct"/>
            <w:shd w:val="clear" w:color="auto" w:fill="F2F2F2"/>
          </w:tcPr>
          <w:p w:rsidR="00862CE5" w:rsidRPr="005068FD" w:rsidRDefault="00862CE5" w:rsidP="00E96743">
            <w:pPr>
              <w:pStyle w:val="TableHeading"/>
            </w:pPr>
            <w:r w:rsidRPr="005068FD">
              <w:t>Description</w:t>
            </w:r>
          </w:p>
        </w:tc>
        <w:tc>
          <w:tcPr>
            <w:tcW w:w="846" w:type="pct"/>
            <w:shd w:val="clear" w:color="auto" w:fill="F2F2F2"/>
          </w:tcPr>
          <w:p w:rsidR="00862CE5" w:rsidRPr="005068FD" w:rsidRDefault="00862CE5" w:rsidP="00E96743">
            <w:pPr>
              <w:pStyle w:val="TableHeading"/>
            </w:pPr>
            <w:r w:rsidRPr="00862CE5">
              <w:t>Project Name</w:t>
            </w:r>
          </w:p>
        </w:tc>
        <w:tc>
          <w:tcPr>
            <w:tcW w:w="1184" w:type="pct"/>
            <w:shd w:val="clear" w:color="auto" w:fill="F2F2F2"/>
          </w:tcPr>
          <w:p w:rsidR="00862CE5" w:rsidRPr="005068FD" w:rsidRDefault="00862CE5" w:rsidP="00E96743">
            <w:pPr>
              <w:pStyle w:val="TableHeading"/>
            </w:pPr>
            <w:r w:rsidRPr="00862CE5">
              <w:t>VA Department</w:t>
            </w:r>
          </w:p>
        </w:tc>
      </w:tr>
      <w:tr w:rsidR="00862CE5" w:rsidTr="0003063D">
        <w:trPr>
          <w:cantSplit/>
        </w:trPr>
        <w:tc>
          <w:tcPr>
            <w:tcW w:w="724" w:type="pct"/>
          </w:tcPr>
          <w:p w:rsidR="006449C5" w:rsidRPr="006449C5" w:rsidRDefault="001A0BAD" w:rsidP="00DE7A1D">
            <w:pPr>
              <w:pStyle w:val="TableText"/>
            </w:pPr>
            <w:r>
              <w:t>0</w:t>
            </w:r>
            <w:r w:rsidR="00DE7A1D">
              <w:t>2/04</w:t>
            </w:r>
            <w:r w:rsidR="005D106B">
              <w:t>/201</w:t>
            </w:r>
            <w:r w:rsidR="00DE7A1D">
              <w:t>6</w:t>
            </w:r>
          </w:p>
        </w:tc>
        <w:tc>
          <w:tcPr>
            <w:tcW w:w="648" w:type="pct"/>
          </w:tcPr>
          <w:p w:rsidR="006449C5" w:rsidRPr="006449C5" w:rsidRDefault="001A0BAD" w:rsidP="00DE7A1D">
            <w:pPr>
              <w:pStyle w:val="TableText"/>
            </w:pPr>
            <w:r>
              <w:t>V</w:t>
            </w:r>
            <w:r w:rsidR="006449C5">
              <w:t>2</w:t>
            </w:r>
            <w:r w:rsidR="00DE7A1D">
              <w:t>6</w:t>
            </w:r>
          </w:p>
        </w:tc>
        <w:tc>
          <w:tcPr>
            <w:tcW w:w="1598" w:type="pct"/>
          </w:tcPr>
          <w:p w:rsidR="006449C5" w:rsidRPr="006449C5" w:rsidRDefault="006449C5" w:rsidP="004C10C1">
            <w:pPr>
              <w:pStyle w:val="TableText"/>
            </w:pPr>
            <w:r>
              <w:t xml:space="preserve">ME2 </w:t>
            </w:r>
          </w:p>
        </w:tc>
        <w:tc>
          <w:tcPr>
            <w:tcW w:w="846" w:type="pct"/>
          </w:tcPr>
          <w:p w:rsidR="006449C5" w:rsidRPr="006449C5" w:rsidRDefault="006449C5" w:rsidP="004C10C1">
            <w:pPr>
              <w:pStyle w:val="TableText"/>
            </w:pPr>
            <w:r>
              <w:t>MOCHA</w:t>
            </w:r>
          </w:p>
        </w:tc>
        <w:tc>
          <w:tcPr>
            <w:tcW w:w="1184" w:type="pct"/>
          </w:tcPr>
          <w:p w:rsidR="006449C5" w:rsidRPr="006449C5" w:rsidRDefault="006449C5" w:rsidP="004C10C1">
            <w:pPr>
              <w:pStyle w:val="TableText"/>
            </w:pPr>
            <w:r>
              <w:t>Product Development</w:t>
            </w:r>
          </w:p>
        </w:tc>
      </w:tr>
    </w:tbl>
    <w:p w:rsidR="00413913" w:rsidRDefault="00413913" w:rsidP="00280FEE"/>
    <w:p w:rsidR="00280FEE" w:rsidRPr="00D92AB1" w:rsidRDefault="00280FEE" w:rsidP="00280FEE">
      <w:pPr>
        <w:rPr>
          <w:sz w:val="24"/>
        </w:rPr>
      </w:pPr>
      <w:r w:rsidRPr="00D92AB1">
        <w:rPr>
          <w:sz w:val="24"/>
        </w:rP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rsidRPr="00D92AB1">
        <w:rPr>
          <w:sz w:val="24"/>
        </w:rPr>
        <w:t xml:space="preserve"> </w:t>
      </w:r>
    </w:p>
    <w:p w:rsidR="00EB1A01" w:rsidRPr="00D92AB1" w:rsidRDefault="00EB1A01" w:rsidP="00280FEE">
      <w:pPr>
        <w:rPr>
          <w:sz w:val="24"/>
        </w:rPr>
      </w:pPr>
    </w:p>
    <w:p w:rsidR="00280FEE" w:rsidRPr="00D92AB1" w:rsidRDefault="00280FEE" w:rsidP="00280FEE">
      <w:pPr>
        <w:rPr>
          <w:sz w:val="24"/>
        </w:rPr>
      </w:pPr>
      <w:r w:rsidRPr="00D92AB1">
        <w:rPr>
          <w:sz w:val="24"/>
        </w:rP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rsidRPr="00D92AB1">
        <w:rPr>
          <w:sz w:val="24"/>
        </w:rPr>
        <w:t xml:space="preserve"> </w:t>
      </w:r>
    </w:p>
    <w:p w:rsidR="00EB1A01" w:rsidRPr="00D92AB1" w:rsidRDefault="00EB1A01" w:rsidP="00280FEE">
      <w:pPr>
        <w:rPr>
          <w:sz w:val="24"/>
        </w:rPr>
      </w:pPr>
    </w:p>
    <w:p w:rsidR="00806450" w:rsidRDefault="00280FEE" w:rsidP="00280FEE">
      <w:pPr>
        <w:rPr>
          <w:sz w:val="24"/>
          <w:szCs w:val="20"/>
        </w:rPr>
      </w:pPr>
      <w:r w:rsidRPr="00D92AB1">
        <w:rPr>
          <w:sz w:val="24"/>
        </w:rPr>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w:t>
      </w:r>
      <w:proofErr w:type="spellStart"/>
      <w:r w:rsidRPr="00D92AB1">
        <w:rPr>
          <w:sz w:val="24"/>
        </w:rPr>
        <w:t>ProPath</w:t>
      </w:r>
      <w:proofErr w:type="spellEnd"/>
      <w:r w:rsidRPr="00D92AB1">
        <w:rPr>
          <w:sz w:val="24"/>
        </w:rPr>
        <w:t>, Product Build:  BLD-1 Develop Product Component).  The Configuration Manager creates/updates the VDD each time the deliverable (file set) leaves the development environment, such as for testing or deployment.  For product procedures, refer to the Software Configuration Management Procedures Template (</w:t>
      </w:r>
      <w:proofErr w:type="spellStart"/>
      <w:r w:rsidRPr="00D92AB1">
        <w:rPr>
          <w:sz w:val="24"/>
        </w:rPr>
        <w:t>ProPath</w:t>
      </w:r>
      <w:proofErr w:type="spellEnd"/>
      <w:r w:rsidRPr="00D92AB1">
        <w:rPr>
          <w:sz w:val="24"/>
        </w:rPr>
        <w:t>, Project Planning: PRP 3.7).  The Project Manager is responsible for ensuring the Configuration Manager completes the VDD and places the VDD with the deliverables (files) in the TRM-approved configuration management system.</w:t>
      </w:r>
      <w:r>
        <w:t xml:space="preserve">  </w:t>
      </w:r>
      <w:r w:rsidR="00806450">
        <w:br w:type="page"/>
      </w:r>
    </w:p>
    <w:p w:rsidR="004F3A80" w:rsidRDefault="004F3A80" w:rsidP="00806450">
      <w:pPr>
        <w:pStyle w:val="Title2"/>
      </w:pPr>
      <w:r>
        <w:lastRenderedPageBreak/>
        <w:t>Table of Contents</w:t>
      </w:r>
    </w:p>
    <w:p w:rsidR="000E41E8"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27325055" w:history="1">
        <w:r w:rsidR="000E41E8" w:rsidRPr="006F47A1">
          <w:rPr>
            <w:rStyle w:val="Hyperlink"/>
            <w:noProof/>
          </w:rPr>
          <w:t>General Configuration Management (CM) Information</w:t>
        </w:r>
        <w:r w:rsidR="000E41E8">
          <w:rPr>
            <w:noProof/>
            <w:webHidden/>
          </w:rPr>
          <w:tab/>
        </w:r>
        <w:r w:rsidR="000E41E8">
          <w:rPr>
            <w:noProof/>
            <w:webHidden/>
          </w:rPr>
          <w:fldChar w:fldCharType="begin"/>
        </w:r>
        <w:r w:rsidR="000E41E8">
          <w:rPr>
            <w:noProof/>
            <w:webHidden/>
          </w:rPr>
          <w:instrText xml:space="preserve"> PAGEREF _Toc427325055 \h </w:instrText>
        </w:r>
        <w:r w:rsidR="000E41E8">
          <w:rPr>
            <w:noProof/>
            <w:webHidden/>
          </w:rPr>
        </w:r>
        <w:r w:rsidR="000E41E8">
          <w:rPr>
            <w:noProof/>
            <w:webHidden/>
          </w:rPr>
          <w:fldChar w:fldCharType="separate"/>
        </w:r>
        <w:r w:rsidR="00F771D3">
          <w:rPr>
            <w:noProof/>
            <w:webHidden/>
          </w:rPr>
          <w:t>1</w:t>
        </w:r>
        <w:r w:rsidR="000E41E8">
          <w:rPr>
            <w:noProof/>
            <w:webHidden/>
          </w:rPr>
          <w:fldChar w:fldCharType="end"/>
        </w:r>
      </w:hyperlink>
    </w:p>
    <w:p w:rsidR="000E41E8" w:rsidRDefault="00B16D13">
      <w:pPr>
        <w:pStyle w:val="TOC1"/>
        <w:rPr>
          <w:rFonts w:asciiTheme="minorHAnsi" w:eastAsiaTheme="minorEastAsia" w:hAnsiTheme="minorHAnsi" w:cstheme="minorBidi"/>
          <w:b w:val="0"/>
          <w:noProof/>
          <w:sz w:val="22"/>
          <w:szCs w:val="22"/>
        </w:rPr>
      </w:pPr>
      <w:hyperlink w:anchor="_Toc427325056" w:history="1">
        <w:r w:rsidR="000E41E8" w:rsidRPr="006F47A1">
          <w:rPr>
            <w:rStyle w:val="Hyperlink"/>
            <w:noProof/>
          </w:rPr>
          <w:t>Configuration Management (CM) Tools</w:t>
        </w:r>
        <w:r w:rsidR="000E41E8">
          <w:rPr>
            <w:noProof/>
            <w:webHidden/>
          </w:rPr>
          <w:tab/>
        </w:r>
        <w:r w:rsidR="000E41E8">
          <w:rPr>
            <w:noProof/>
            <w:webHidden/>
          </w:rPr>
          <w:fldChar w:fldCharType="begin"/>
        </w:r>
        <w:r w:rsidR="000E41E8">
          <w:rPr>
            <w:noProof/>
            <w:webHidden/>
          </w:rPr>
          <w:instrText xml:space="preserve"> PAGEREF _Toc427325056 \h </w:instrText>
        </w:r>
        <w:r w:rsidR="000E41E8">
          <w:rPr>
            <w:noProof/>
            <w:webHidden/>
          </w:rPr>
        </w:r>
        <w:r w:rsidR="000E41E8">
          <w:rPr>
            <w:noProof/>
            <w:webHidden/>
          </w:rPr>
          <w:fldChar w:fldCharType="separate"/>
        </w:r>
        <w:r w:rsidR="00F771D3">
          <w:rPr>
            <w:noProof/>
            <w:webHidden/>
          </w:rPr>
          <w:t>1</w:t>
        </w:r>
        <w:r w:rsidR="000E41E8">
          <w:rPr>
            <w:noProof/>
            <w:webHidden/>
          </w:rPr>
          <w:fldChar w:fldCharType="end"/>
        </w:r>
      </w:hyperlink>
    </w:p>
    <w:p w:rsidR="000E41E8" w:rsidRDefault="00B16D13">
      <w:pPr>
        <w:pStyle w:val="TOC1"/>
        <w:rPr>
          <w:rFonts w:asciiTheme="minorHAnsi" w:eastAsiaTheme="minorEastAsia" w:hAnsiTheme="minorHAnsi" w:cstheme="minorBidi"/>
          <w:b w:val="0"/>
          <w:noProof/>
          <w:sz w:val="22"/>
          <w:szCs w:val="22"/>
        </w:rPr>
      </w:pPr>
      <w:hyperlink w:anchor="_Toc427325057" w:history="1">
        <w:r w:rsidR="000E41E8" w:rsidRPr="006F47A1">
          <w:rPr>
            <w:rStyle w:val="Hyperlink"/>
            <w:noProof/>
          </w:rPr>
          <w:t>Configuration Management of Documents</w:t>
        </w:r>
        <w:r w:rsidR="000E41E8">
          <w:rPr>
            <w:noProof/>
            <w:webHidden/>
          </w:rPr>
          <w:tab/>
        </w:r>
        <w:r w:rsidR="000E41E8">
          <w:rPr>
            <w:noProof/>
            <w:webHidden/>
          </w:rPr>
          <w:fldChar w:fldCharType="begin"/>
        </w:r>
        <w:r w:rsidR="000E41E8">
          <w:rPr>
            <w:noProof/>
            <w:webHidden/>
          </w:rPr>
          <w:instrText xml:space="preserve"> PAGEREF _Toc427325057 \h </w:instrText>
        </w:r>
        <w:r w:rsidR="000E41E8">
          <w:rPr>
            <w:noProof/>
            <w:webHidden/>
          </w:rPr>
        </w:r>
        <w:r w:rsidR="000E41E8">
          <w:rPr>
            <w:noProof/>
            <w:webHidden/>
          </w:rPr>
          <w:fldChar w:fldCharType="separate"/>
        </w:r>
        <w:r w:rsidR="00F771D3">
          <w:rPr>
            <w:noProof/>
            <w:webHidden/>
          </w:rPr>
          <w:t>2</w:t>
        </w:r>
        <w:r w:rsidR="000E41E8">
          <w:rPr>
            <w:noProof/>
            <w:webHidden/>
          </w:rPr>
          <w:fldChar w:fldCharType="end"/>
        </w:r>
      </w:hyperlink>
    </w:p>
    <w:p w:rsidR="000E41E8" w:rsidRDefault="00B16D13">
      <w:pPr>
        <w:pStyle w:val="TOC2"/>
        <w:rPr>
          <w:rFonts w:asciiTheme="minorHAnsi" w:eastAsiaTheme="minorEastAsia" w:hAnsiTheme="minorHAnsi" w:cstheme="minorBidi"/>
          <w:b w:val="0"/>
          <w:noProof/>
          <w:sz w:val="22"/>
          <w:szCs w:val="22"/>
        </w:rPr>
      </w:pPr>
      <w:hyperlink w:anchor="_Toc427325058" w:history="1">
        <w:r w:rsidR="000E41E8" w:rsidRPr="006F47A1">
          <w:rPr>
            <w:rStyle w:val="Hyperlink"/>
            <w:noProof/>
          </w:rPr>
          <w:t>Rational Change and Configuration Management (CCM) Documents</w:t>
        </w:r>
        <w:r w:rsidR="000E41E8">
          <w:rPr>
            <w:noProof/>
            <w:webHidden/>
          </w:rPr>
          <w:tab/>
        </w:r>
        <w:r w:rsidR="000E41E8">
          <w:rPr>
            <w:noProof/>
            <w:webHidden/>
          </w:rPr>
          <w:fldChar w:fldCharType="begin"/>
        </w:r>
        <w:r w:rsidR="000E41E8">
          <w:rPr>
            <w:noProof/>
            <w:webHidden/>
          </w:rPr>
          <w:instrText xml:space="preserve"> PAGEREF _Toc427325058 \h </w:instrText>
        </w:r>
        <w:r w:rsidR="000E41E8">
          <w:rPr>
            <w:noProof/>
            <w:webHidden/>
          </w:rPr>
        </w:r>
        <w:r w:rsidR="000E41E8">
          <w:rPr>
            <w:noProof/>
            <w:webHidden/>
          </w:rPr>
          <w:fldChar w:fldCharType="separate"/>
        </w:r>
        <w:r w:rsidR="00F771D3">
          <w:rPr>
            <w:noProof/>
            <w:webHidden/>
          </w:rPr>
          <w:t>2</w:t>
        </w:r>
        <w:r w:rsidR="000E41E8">
          <w:rPr>
            <w:noProof/>
            <w:webHidden/>
          </w:rPr>
          <w:fldChar w:fldCharType="end"/>
        </w:r>
      </w:hyperlink>
    </w:p>
    <w:p w:rsidR="000E41E8" w:rsidRDefault="00B16D13">
      <w:pPr>
        <w:pStyle w:val="TOC2"/>
        <w:rPr>
          <w:rFonts w:asciiTheme="minorHAnsi" w:eastAsiaTheme="minorEastAsia" w:hAnsiTheme="minorHAnsi" w:cstheme="minorBidi"/>
          <w:b w:val="0"/>
          <w:noProof/>
          <w:sz w:val="22"/>
          <w:szCs w:val="22"/>
        </w:rPr>
      </w:pPr>
      <w:hyperlink w:anchor="_Toc427325059" w:history="1">
        <w:r w:rsidR="000E41E8" w:rsidRPr="006F47A1">
          <w:rPr>
            <w:rStyle w:val="Hyperlink"/>
            <w:noProof/>
          </w:rPr>
          <w:t>Rational Change and Configuration Management (CCM) Repository (Formerly RTC)</w:t>
        </w:r>
        <w:r w:rsidR="000E41E8">
          <w:rPr>
            <w:noProof/>
            <w:webHidden/>
          </w:rPr>
          <w:tab/>
        </w:r>
        <w:r w:rsidR="000E41E8">
          <w:rPr>
            <w:noProof/>
            <w:webHidden/>
          </w:rPr>
          <w:fldChar w:fldCharType="begin"/>
        </w:r>
        <w:r w:rsidR="000E41E8">
          <w:rPr>
            <w:noProof/>
            <w:webHidden/>
          </w:rPr>
          <w:instrText xml:space="preserve"> PAGEREF _Toc427325059 \h </w:instrText>
        </w:r>
        <w:r w:rsidR="000E41E8">
          <w:rPr>
            <w:noProof/>
            <w:webHidden/>
          </w:rPr>
        </w:r>
        <w:r w:rsidR="000E41E8">
          <w:rPr>
            <w:noProof/>
            <w:webHidden/>
          </w:rPr>
          <w:fldChar w:fldCharType="separate"/>
        </w:r>
        <w:r w:rsidR="00F771D3">
          <w:rPr>
            <w:noProof/>
            <w:webHidden/>
          </w:rPr>
          <w:t>3</w:t>
        </w:r>
        <w:r w:rsidR="000E41E8">
          <w:rPr>
            <w:noProof/>
            <w:webHidden/>
          </w:rPr>
          <w:fldChar w:fldCharType="end"/>
        </w:r>
      </w:hyperlink>
    </w:p>
    <w:p w:rsidR="000E41E8" w:rsidRDefault="00B16D13">
      <w:pPr>
        <w:pStyle w:val="TOC3"/>
        <w:rPr>
          <w:rFonts w:asciiTheme="minorHAnsi" w:eastAsiaTheme="minorEastAsia" w:hAnsiTheme="minorHAnsi" w:cstheme="minorBidi"/>
          <w:b w:val="0"/>
          <w:noProof/>
          <w:sz w:val="22"/>
          <w:szCs w:val="22"/>
        </w:rPr>
      </w:pPr>
      <w:hyperlink w:anchor="_Toc427325060" w:history="1">
        <w:r w:rsidR="000E41E8" w:rsidRPr="006F47A1">
          <w:rPr>
            <w:rStyle w:val="Hyperlink"/>
            <w:noProof/>
          </w:rPr>
          <w:t>Build Information</w:t>
        </w:r>
        <w:r w:rsidR="000E41E8">
          <w:rPr>
            <w:noProof/>
            <w:webHidden/>
          </w:rPr>
          <w:tab/>
        </w:r>
        <w:r w:rsidR="000E41E8">
          <w:rPr>
            <w:noProof/>
            <w:webHidden/>
          </w:rPr>
          <w:fldChar w:fldCharType="begin"/>
        </w:r>
        <w:r w:rsidR="000E41E8">
          <w:rPr>
            <w:noProof/>
            <w:webHidden/>
          </w:rPr>
          <w:instrText xml:space="preserve"> PAGEREF _Toc427325060 \h </w:instrText>
        </w:r>
        <w:r w:rsidR="000E41E8">
          <w:rPr>
            <w:noProof/>
            <w:webHidden/>
          </w:rPr>
        </w:r>
        <w:r w:rsidR="000E41E8">
          <w:rPr>
            <w:noProof/>
            <w:webHidden/>
          </w:rPr>
          <w:fldChar w:fldCharType="separate"/>
        </w:r>
        <w:r w:rsidR="00F771D3">
          <w:rPr>
            <w:noProof/>
            <w:webHidden/>
          </w:rPr>
          <w:t>3</w:t>
        </w:r>
        <w:r w:rsidR="000E41E8">
          <w:rPr>
            <w:noProof/>
            <w:webHidden/>
          </w:rPr>
          <w:fldChar w:fldCharType="end"/>
        </w:r>
      </w:hyperlink>
    </w:p>
    <w:p w:rsidR="000E41E8" w:rsidRDefault="00B16D13">
      <w:pPr>
        <w:pStyle w:val="TOC3"/>
        <w:rPr>
          <w:rFonts w:asciiTheme="minorHAnsi" w:eastAsiaTheme="minorEastAsia" w:hAnsiTheme="minorHAnsi" w:cstheme="minorBidi"/>
          <w:b w:val="0"/>
          <w:noProof/>
          <w:sz w:val="22"/>
          <w:szCs w:val="22"/>
        </w:rPr>
      </w:pPr>
      <w:hyperlink w:anchor="_Toc427325061" w:history="1">
        <w:r w:rsidR="000E41E8" w:rsidRPr="006F47A1">
          <w:rPr>
            <w:rStyle w:val="Hyperlink"/>
            <w:noProof/>
          </w:rPr>
          <w:t>CCM/RTC Build Definition</w:t>
        </w:r>
        <w:r w:rsidR="000E41E8">
          <w:rPr>
            <w:noProof/>
            <w:webHidden/>
          </w:rPr>
          <w:tab/>
        </w:r>
        <w:r w:rsidR="000E41E8">
          <w:rPr>
            <w:noProof/>
            <w:webHidden/>
          </w:rPr>
          <w:fldChar w:fldCharType="begin"/>
        </w:r>
        <w:r w:rsidR="000E41E8">
          <w:rPr>
            <w:noProof/>
            <w:webHidden/>
          </w:rPr>
          <w:instrText xml:space="preserve"> PAGEREF _Toc427325061 \h </w:instrText>
        </w:r>
        <w:r w:rsidR="000E41E8">
          <w:rPr>
            <w:noProof/>
            <w:webHidden/>
          </w:rPr>
        </w:r>
        <w:r w:rsidR="000E41E8">
          <w:rPr>
            <w:noProof/>
            <w:webHidden/>
          </w:rPr>
          <w:fldChar w:fldCharType="separate"/>
        </w:r>
        <w:r w:rsidR="00F771D3">
          <w:rPr>
            <w:noProof/>
            <w:webHidden/>
          </w:rPr>
          <w:t>3</w:t>
        </w:r>
        <w:r w:rsidR="000E41E8">
          <w:rPr>
            <w:noProof/>
            <w:webHidden/>
          </w:rPr>
          <w:fldChar w:fldCharType="end"/>
        </w:r>
      </w:hyperlink>
    </w:p>
    <w:p w:rsidR="000E41E8" w:rsidRDefault="00B16D13">
      <w:pPr>
        <w:pStyle w:val="TOC3"/>
        <w:rPr>
          <w:rFonts w:asciiTheme="minorHAnsi" w:eastAsiaTheme="minorEastAsia" w:hAnsiTheme="minorHAnsi" w:cstheme="minorBidi"/>
          <w:b w:val="0"/>
          <w:noProof/>
          <w:sz w:val="22"/>
          <w:szCs w:val="22"/>
        </w:rPr>
      </w:pPr>
      <w:hyperlink w:anchor="_Toc427325062" w:history="1">
        <w:r w:rsidR="000E41E8" w:rsidRPr="006F47A1">
          <w:rPr>
            <w:rStyle w:val="Hyperlink"/>
            <w:noProof/>
          </w:rPr>
          <w:t>Build Label or Number</w:t>
        </w:r>
        <w:r w:rsidR="000E41E8">
          <w:rPr>
            <w:noProof/>
            <w:webHidden/>
          </w:rPr>
          <w:tab/>
        </w:r>
        <w:r w:rsidR="000E41E8">
          <w:rPr>
            <w:noProof/>
            <w:webHidden/>
          </w:rPr>
          <w:fldChar w:fldCharType="begin"/>
        </w:r>
        <w:r w:rsidR="000E41E8">
          <w:rPr>
            <w:noProof/>
            <w:webHidden/>
          </w:rPr>
          <w:instrText xml:space="preserve"> PAGEREF _Toc427325062 \h </w:instrText>
        </w:r>
        <w:r w:rsidR="000E41E8">
          <w:rPr>
            <w:noProof/>
            <w:webHidden/>
          </w:rPr>
        </w:r>
        <w:r w:rsidR="000E41E8">
          <w:rPr>
            <w:noProof/>
            <w:webHidden/>
          </w:rPr>
          <w:fldChar w:fldCharType="separate"/>
        </w:r>
        <w:r w:rsidR="00F771D3">
          <w:rPr>
            <w:noProof/>
            <w:webHidden/>
          </w:rPr>
          <w:t>3</w:t>
        </w:r>
        <w:r w:rsidR="000E41E8">
          <w:rPr>
            <w:noProof/>
            <w:webHidden/>
          </w:rPr>
          <w:fldChar w:fldCharType="end"/>
        </w:r>
      </w:hyperlink>
    </w:p>
    <w:p w:rsidR="000E41E8" w:rsidRDefault="00B16D13">
      <w:pPr>
        <w:pStyle w:val="TOC1"/>
        <w:rPr>
          <w:rFonts w:asciiTheme="minorHAnsi" w:eastAsiaTheme="minorEastAsia" w:hAnsiTheme="minorHAnsi" w:cstheme="minorBidi"/>
          <w:b w:val="0"/>
          <w:noProof/>
          <w:sz w:val="22"/>
          <w:szCs w:val="22"/>
        </w:rPr>
      </w:pPr>
      <w:hyperlink w:anchor="_Toc427325063" w:history="1">
        <w:r w:rsidR="000E41E8" w:rsidRPr="006F47A1">
          <w:rPr>
            <w:rStyle w:val="Hyperlink"/>
            <w:noProof/>
          </w:rPr>
          <w:t>Build and Packaging</w:t>
        </w:r>
        <w:r w:rsidR="000E41E8">
          <w:rPr>
            <w:noProof/>
            <w:webHidden/>
          </w:rPr>
          <w:tab/>
        </w:r>
        <w:r w:rsidR="000E41E8">
          <w:rPr>
            <w:noProof/>
            <w:webHidden/>
          </w:rPr>
          <w:fldChar w:fldCharType="begin"/>
        </w:r>
        <w:r w:rsidR="000E41E8">
          <w:rPr>
            <w:noProof/>
            <w:webHidden/>
          </w:rPr>
          <w:instrText xml:space="preserve"> PAGEREF _Toc427325063 \h </w:instrText>
        </w:r>
        <w:r w:rsidR="000E41E8">
          <w:rPr>
            <w:noProof/>
            <w:webHidden/>
          </w:rPr>
        </w:r>
        <w:r w:rsidR="000E41E8">
          <w:rPr>
            <w:noProof/>
            <w:webHidden/>
          </w:rPr>
          <w:fldChar w:fldCharType="separate"/>
        </w:r>
        <w:r w:rsidR="00F771D3">
          <w:rPr>
            <w:noProof/>
            <w:webHidden/>
          </w:rPr>
          <w:t>4</w:t>
        </w:r>
        <w:r w:rsidR="000E41E8">
          <w:rPr>
            <w:noProof/>
            <w:webHidden/>
          </w:rPr>
          <w:fldChar w:fldCharType="end"/>
        </w:r>
      </w:hyperlink>
    </w:p>
    <w:p w:rsidR="000E41E8" w:rsidRDefault="00B16D13">
      <w:pPr>
        <w:pStyle w:val="TOC2"/>
        <w:rPr>
          <w:rFonts w:asciiTheme="minorHAnsi" w:eastAsiaTheme="minorEastAsia" w:hAnsiTheme="minorHAnsi" w:cstheme="minorBidi"/>
          <w:b w:val="0"/>
          <w:noProof/>
          <w:sz w:val="22"/>
          <w:szCs w:val="22"/>
        </w:rPr>
      </w:pPr>
      <w:hyperlink w:anchor="_Toc427325064" w:history="1">
        <w:r w:rsidR="000E41E8" w:rsidRPr="006F47A1">
          <w:rPr>
            <w:rStyle w:val="Hyperlink"/>
            <w:noProof/>
          </w:rPr>
          <w:t>Build Logs</w:t>
        </w:r>
        <w:r w:rsidR="000E41E8">
          <w:rPr>
            <w:noProof/>
            <w:webHidden/>
          </w:rPr>
          <w:tab/>
        </w:r>
        <w:r w:rsidR="000E41E8">
          <w:rPr>
            <w:noProof/>
            <w:webHidden/>
          </w:rPr>
          <w:fldChar w:fldCharType="begin"/>
        </w:r>
        <w:r w:rsidR="000E41E8">
          <w:rPr>
            <w:noProof/>
            <w:webHidden/>
          </w:rPr>
          <w:instrText xml:space="preserve"> PAGEREF _Toc427325064 \h </w:instrText>
        </w:r>
        <w:r w:rsidR="000E41E8">
          <w:rPr>
            <w:noProof/>
            <w:webHidden/>
          </w:rPr>
        </w:r>
        <w:r w:rsidR="000E41E8">
          <w:rPr>
            <w:noProof/>
            <w:webHidden/>
          </w:rPr>
          <w:fldChar w:fldCharType="separate"/>
        </w:r>
        <w:r w:rsidR="00F771D3">
          <w:rPr>
            <w:noProof/>
            <w:webHidden/>
          </w:rPr>
          <w:t>4</w:t>
        </w:r>
        <w:r w:rsidR="000E41E8">
          <w:rPr>
            <w:noProof/>
            <w:webHidden/>
          </w:rPr>
          <w:fldChar w:fldCharType="end"/>
        </w:r>
      </w:hyperlink>
    </w:p>
    <w:p w:rsidR="000E41E8" w:rsidRDefault="00B16D13">
      <w:pPr>
        <w:pStyle w:val="TOC2"/>
        <w:rPr>
          <w:rFonts w:asciiTheme="minorHAnsi" w:eastAsiaTheme="minorEastAsia" w:hAnsiTheme="minorHAnsi" w:cstheme="minorBidi"/>
          <w:b w:val="0"/>
          <w:noProof/>
          <w:sz w:val="22"/>
          <w:szCs w:val="22"/>
        </w:rPr>
      </w:pPr>
      <w:hyperlink w:anchor="_Toc427325065" w:history="1">
        <w:r w:rsidR="000E41E8" w:rsidRPr="006F47A1">
          <w:rPr>
            <w:rStyle w:val="Hyperlink"/>
            <w:noProof/>
          </w:rPr>
          <w:t>Build System/Process Information</w:t>
        </w:r>
        <w:r w:rsidR="000E41E8">
          <w:rPr>
            <w:noProof/>
            <w:webHidden/>
          </w:rPr>
          <w:tab/>
        </w:r>
        <w:r w:rsidR="000E41E8">
          <w:rPr>
            <w:noProof/>
            <w:webHidden/>
          </w:rPr>
          <w:fldChar w:fldCharType="begin"/>
        </w:r>
        <w:r w:rsidR="000E41E8">
          <w:rPr>
            <w:noProof/>
            <w:webHidden/>
          </w:rPr>
          <w:instrText xml:space="preserve"> PAGEREF _Toc427325065 \h </w:instrText>
        </w:r>
        <w:r w:rsidR="000E41E8">
          <w:rPr>
            <w:noProof/>
            <w:webHidden/>
          </w:rPr>
        </w:r>
        <w:r w:rsidR="000E41E8">
          <w:rPr>
            <w:noProof/>
            <w:webHidden/>
          </w:rPr>
          <w:fldChar w:fldCharType="separate"/>
        </w:r>
        <w:r w:rsidR="00F771D3">
          <w:rPr>
            <w:noProof/>
            <w:webHidden/>
          </w:rPr>
          <w:t>4</w:t>
        </w:r>
        <w:r w:rsidR="000E41E8">
          <w:rPr>
            <w:noProof/>
            <w:webHidden/>
          </w:rPr>
          <w:fldChar w:fldCharType="end"/>
        </w:r>
      </w:hyperlink>
    </w:p>
    <w:p w:rsidR="000E41E8" w:rsidRDefault="00B16D13">
      <w:pPr>
        <w:pStyle w:val="TOC1"/>
        <w:rPr>
          <w:rFonts w:asciiTheme="minorHAnsi" w:eastAsiaTheme="minorEastAsia" w:hAnsiTheme="minorHAnsi" w:cstheme="minorBidi"/>
          <w:b w:val="0"/>
          <w:noProof/>
          <w:sz w:val="22"/>
          <w:szCs w:val="22"/>
        </w:rPr>
      </w:pPr>
      <w:hyperlink w:anchor="_Toc427325066" w:history="1">
        <w:r w:rsidR="000E41E8" w:rsidRPr="006F47A1">
          <w:rPr>
            <w:rStyle w:val="Hyperlink"/>
            <w:noProof/>
          </w:rPr>
          <w:t>Change Tracking</w:t>
        </w:r>
        <w:r w:rsidR="000E41E8">
          <w:rPr>
            <w:noProof/>
            <w:webHidden/>
          </w:rPr>
          <w:tab/>
        </w:r>
        <w:r w:rsidR="000E41E8">
          <w:rPr>
            <w:noProof/>
            <w:webHidden/>
          </w:rPr>
          <w:fldChar w:fldCharType="begin"/>
        </w:r>
        <w:r w:rsidR="000E41E8">
          <w:rPr>
            <w:noProof/>
            <w:webHidden/>
          </w:rPr>
          <w:instrText xml:space="preserve"> PAGEREF _Toc427325066 \h </w:instrText>
        </w:r>
        <w:r w:rsidR="000E41E8">
          <w:rPr>
            <w:noProof/>
            <w:webHidden/>
          </w:rPr>
        </w:r>
        <w:r w:rsidR="000E41E8">
          <w:rPr>
            <w:noProof/>
            <w:webHidden/>
          </w:rPr>
          <w:fldChar w:fldCharType="separate"/>
        </w:r>
        <w:r w:rsidR="00F771D3">
          <w:rPr>
            <w:noProof/>
            <w:webHidden/>
          </w:rPr>
          <w:t>4</w:t>
        </w:r>
        <w:r w:rsidR="000E41E8">
          <w:rPr>
            <w:noProof/>
            <w:webHidden/>
          </w:rPr>
          <w:fldChar w:fldCharType="end"/>
        </w:r>
      </w:hyperlink>
    </w:p>
    <w:p w:rsidR="000E41E8" w:rsidRDefault="00B16D13">
      <w:pPr>
        <w:pStyle w:val="TOC2"/>
        <w:rPr>
          <w:rFonts w:asciiTheme="minorHAnsi" w:eastAsiaTheme="minorEastAsia" w:hAnsiTheme="minorHAnsi" w:cstheme="minorBidi"/>
          <w:b w:val="0"/>
          <w:noProof/>
          <w:sz w:val="22"/>
          <w:szCs w:val="22"/>
        </w:rPr>
      </w:pPr>
      <w:hyperlink w:anchor="_Toc427325067" w:history="1">
        <w:r w:rsidR="000E41E8" w:rsidRPr="006F47A1">
          <w:rPr>
            <w:rStyle w:val="Hyperlink"/>
            <w:noProof/>
          </w:rPr>
          <w:t>Rational ClearQuest Repository Information</w:t>
        </w:r>
        <w:r w:rsidR="000E41E8">
          <w:rPr>
            <w:noProof/>
            <w:webHidden/>
          </w:rPr>
          <w:tab/>
        </w:r>
        <w:r w:rsidR="000E41E8">
          <w:rPr>
            <w:noProof/>
            <w:webHidden/>
          </w:rPr>
          <w:fldChar w:fldCharType="begin"/>
        </w:r>
        <w:r w:rsidR="000E41E8">
          <w:rPr>
            <w:noProof/>
            <w:webHidden/>
          </w:rPr>
          <w:instrText xml:space="preserve"> PAGEREF _Toc427325067 \h </w:instrText>
        </w:r>
        <w:r w:rsidR="000E41E8">
          <w:rPr>
            <w:noProof/>
            <w:webHidden/>
          </w:rPr>
        </w:r>
        <w:r w:rsidR="000E41E8">
          <w:rPr>
            <w:noProof/>
            <w:webHidden/>
          </w:rPr>
          <w:fldChar w:fldCharType="separate"/>
        </w:r>
        <w:r w:rsidR="00F771D3">
          <w:rPr>
            <w:noProof/>
            <w:webHidden/>
          </w:rPr>
          <w:t>5</w:t>
        </w:r>
        <w:r w:rsidR="000E41E8">
          <w:rPr>
            <w:noProof/>
            <w:webHidden/>
          </w:rPr>
          <w:fldChar w:fldCharType="end"/>
        </w:r>
      </w:hyperlink>
    </w:p>
    <w:p w:rsidR="000E41E8" w:rsidRDefault="00B16D13">
      <w:pPr>
        <w:pStyle w:val="TOC2"/>
        <w:rPr>
          <w:rFonts w:asciiTheme="minorHAnsi" w:eastAsiaTheme="minorEastAsia" w:hAnsiTheme="minorHAnsi" w:cstheme="minorBidi"/>
          <w:b w:val="0"/>
          <w:noProof/>
          <w:sz w:val="22"/>
          <w:szCs w:val="22"/>
        </w:rPr>
      </w:pPr>
      <w:hyperlink w:anchor="_Toc427325068" w:history="1">
        <w:r w:rsidR="000E41E8" w:rsidRPr="006F47A1">
          <w:rPr>
            <w:rStyle w:val="Hyperlink"/>
            <w:noProof/>
          </w:rPr>
          <w:t>Rational Change and Configuration Management (CCM) Repository (Formerly RTC)</w:t>
        </w:r>
        <w:r w:rsidR="000E41E8">
          <w:rPr>
            <w:noProof/>
            <w:webHidden/>
          </w:rPr>
          <w:tab/>
        </w:r>
        <w:r w:rsidR="000E41E8">
          <w:rPr>
            <w:noProof/>
            <w:webHidden/>
          </w:rPr>
          <w:fldChar w:fldCharType="begin"/>
        </w:r>
        <w:r w:rsidR="000E41E8">
          <w:rPr>
            <w:noProof/>
            <w:webHidden/>
          </w:rPr>
          <w:instrText xml:space="preserve"> PAGEREF _Toc427325068 \h </w:instrText>
        </w:r>
        <w:r w:rsidR="000E41E8">
          <w:rPr>
            <w:noProof/>
            <w:webHidden/>
          </w:rPr>
        </w:r>
        <w:r w:rsidR="000E41E8">
          <w:rPr>
            <w:noProof/>
            <w:webHidden/>
          </w:rPr>
          <w:fldChar w:fldCharType="separate"/>
        </w:r>
        <w:r w:rsidR="00F771D3">
          <w:rPr>
            <w:noProof/>
            <w:webHidden/>
          </w:rPr>
          <w:t>12</w:t>
        </w:r>
        <w:r w:rsidR="000E41E8">
          <w:rPr>
            <w:noProof/>
            <w:webHidden/>
          </w:rPr>
          <w:fldChar w:fldCharType="end"/>
        </w:r>
      </w:hyperlink>
    </w:p>
    <w:p w:rsidR="000E41E8" w:rsidRDefault="00B16D13">
      <w:pPr>
        <w:pStyle w:val="TOC1"/>
        <w:rPr>
          <w:rFonts w:asciiTheme="minorHAnsi" w:eastAsiaTheme="minorEastAsia" w:hAnsiTheme="minorHAnsi" w:cstheme="minorBidi"/>
          <w:b w:val="0"/>
          <w:noProof/>
          <w:sz w:val="22"/>
          <w:szCs w:val="22"/>
        </w:rPr>
      </w:pPr>
      <w:hyperlink w:anchor="_Toc427325069" w:history="1">
        <w:r w:rsidR="000E41E8" w:rsidRPr="006F47A1">
          <w:rPr>
            <w:rStyle w:val="Hyperlink"/>
            <w:noProof/>
          </w:rPr>
          <w:t>Release (Deployment) Information</w:t>
        </w:r>
        <w:r w:rsidR="000E41E8">
          <w:rPr>
            <w:noProof/>
            <w:webHidden/>
          </w:rPr>
          <w:tab/>
        </w:r>
        <w:r w:rsidR="000E41E8">
          <w:rPr>
            <w:noProof/>
            <w:webHidden/>
          </w:rPr>
          <w:fldChar w:fldCharType="begin"/>
        </w:r>
        <w:r w:rsidR="000E41E8">
          <w:rPr>
            <w:noProof/>
            <w:webHidden/>
          </w:rPr>
          <w:instrText xml:space="preserve"> PAGEREF _Toc427325069 \h </w:instrText>
        </w:r>
        <w:r w:rsidR="000E41E8">
          <w:rPr>
            <w:noProof/>
            <w:webHidden/>
          </w:rPr>
        </w:r>
        <w:r w:rsidR="000E41E8">
          <w:rPr>
            <w:noProof/>
            <w:webHidden/>
          </w:rPr>
          <w:fldChar w:fldCharType="separate"/>
        </w:r>
        <w:r w:rsidR="00F771D3">
          <w:rPr>
            <w:noProof/>
            <w:webHidden/>
          </w:rPr>
          <w:t>15</w:t>
        </w:r>
        <w:r w:rsidR="000E41E8">
          <w:rPr>
            <w:noProof/>
            <w:webHidden/>
          </w:rPr>
          <w:fldChar w:fldCharType="end"/>
        </w:r>
      </w:hyperlink>
    </w:p>
    <w:p w:rsidR="000E41E8" w:rsidRDefault="00B16D13">
      <w:pPr>
        <w:pStyle w:val="TOC1"/>
        <w:rPr>
          <w:rFonts w:asciiTheme="minorHAnsi" w:eastAsiaTheme="minorEastAsia" w:hAnsiTheme="minorHAnsi" w:cstheme="minorBidi"/>
          <w:b w:val="0"/>
          <w:noProof/>
          <w:sz w:val="22"/>
          <w:szCs w:val="22"/>
        </w:rPr>
      </w:pPr>
      <w:hyperlink w:anchor="_Toc427325070" w:history="1">
        <w:r w:rsidR="000E41E8" w:rsidRPr="006F47A1">
          <w:rPr>
            <w:rStyle w:val="Hyperlink"/>
            <w:noProof/>
          </w:rPr>
          <w:t>Additional Supporting Documentation</w:t>
        </w:r>
        <w:r w:rsidR="000E41E8">
          <w:rPr>
            <w:noProof/>
            <w:webHidden/>
          </w:rPr>
          <w:tab/>
        </w:r>
        <w:r w:rsidR="000E41E8">
          <w:rPr>
            <w:noProof/>
            <w:webHidden/>
          </w:rPr>
          <w:fldChar w:fldCharType="begin"/>
        </w:r>
        <w:r w:rsidR="000E41E8">
          <w:rPr>
            <w:noProof/>
            <w:webHidden/>
          </w:rPr>
          <w:instrText xml:space="preserve"> PAGEREF _Toc427325070 \h </w:instrText>
        </w:r>
        <w:r w:rsidR="000E41E8">
          <w:rPr>
            <w:noProof/>
            <w:webHidden/>
          </w:rPr>
        </w:r>
        <w:r w:rsidR="000E41E8">
          <w:rPr>
            <w:noProof/>
            <w:webHidden/>
          </w:rPr>
          <w:fldChar w:fldCharType="separate"/>
        </w:r>
        <w:r w:rsidR="00F771D3">
          <w:rPr>
            <w:noProof/>
            <w:webHidden/>
          </w:rPr>
          <w:t>15</w:t>
        </w:r>
        <w:r w:rsidR="000E41E8">
          <w:rPr>
            <w:noProof/>
            <w:webHidden/>
          </w:rPr>
          <w:fldChar w:fldCharType="end"/>
        </w:r>
      </w:hyperlink>
    </w:p>
    <w:p w:rsidR="004F3A80" w:rsidRDefault="00AA0CDE" w:rsidP="004F3A80">
      <w:pPr>
        <w:pStyle w:val="TOC1"/>
        <w:sectPr w:rsidR="004F3A80" w:rsidSect="00F7216E">
          <w:footerReference w:type="default" r:id="rId17"/>
          <w:type w:val="oddPage"/>
          <w:pgSz w:w="12240" w:h="15840" w:code="1"/>
          <w:pgMar w:top="1440" w:right="1440" w:bottom="1440" w:left="1440" w:header="720" w:footer="720" w:gutter="0"/>
          <w:pgNumType w:fmt="lowerRoman" w:start="1"/>
          <w:cols w:space="720"/>
          <w:docGrid w:linePitch="360"/>
        </w:sectPr>
      </w:pPr>
      <w:r>
        <w:fldChar w:fldCharType="end"/>
      </w:r>
    </w:p>
    <w:p w:rsidR="004F3A80" w:rsidRDefault="00A25545" w:rsidP="00A25545">
      <w:pPr>
        <w:pStyle w:val="Heading1"/>
      </w:pPr>
      <w:bookmarkStart w:id="3" w:name="_Toc427325055"/>
      <w:bookmarkEnd w:id="0"/>
      <w:r w:rsidRPr="00A25545">
        <w:lastRenderedPageBreak/>
        <w:t>General Configuration Management (CM) Information</w:t>
      </w:r>
      <w:bookmarkEnd w:id="3"/>
    </w:p>
    <w:p w:rsidR="009213F1" w:rsidRDefault="009213F1" w:rsidP="009213F1">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1</w:t>
      </w:r>
      <w:r w:rsidR="00B16D13">
        <w:rPr>
          <w:noProof/>
        </w:rPr>
        <w:fldChar w:fldCharType="end"/>
      </w:r>
    </w:p>
    <w:tbl>
      <w:tblPr>
        <w:tblStyle w:val="TableGrid1"/>
        <w:tblW w:w="0" w:type="auto"/>
        <w:tblLook w:val="04A0" w:firstRow="1" w:lastRow="0" w:firstColumn="1" w:lastColumn="0" w:noHBand="0" w:noVBand="1"/>
        <w:tblCaption w:val="General Configuration Management (CM) Information"/>
        <w:tblDescription w:val="General Configuration management information includes deliverable (product) name, configuration manager, VDD package name, and project/delivery team."/>
      </w:tblPr>
      <w:tblGrid>
        <w:gridCol w:w="1687"/>
        <w:gridCol w:w="1660"/>
        <w:gridCol w:w="4707"/>
        <w:gridCol w:w="1522"/>
      </w:tblGrid>
      <w:tr w:rsidR="00A25545" w:rsidRPr="00A25545" w:rsidTr="007B23FA">
        <w:trPr>
          <w:cantSplit/>
          <w:tblHeader/>
        </w:trPr>
        <w:tc>
          <w:tcPr>
            <w:tcW w:w="2236" w:type="dxa"/>
            <w:shd w:val="clear" w:color="auto" w:fill="EEECE1" w:themeFill="background2"/>
          </w:tcPr>
          <w:p w:rsidR="00A25545" w:rsidRPr="00A25545" w:rsidRDefault="00A25545" w:rsidP="00A25545">
            <w:pPr>
              <w:pStyle w:val="TableHeading"/>
            </w:pPr>
            <w:bookmarkStart w:id="4" w:name="ColumnTitle_03"/>
            <w:bookmarkEnd w:id="4"/>
            <w:r w:rsidRPr="00A25545">
              <w:t>Deliverable (Product) Name</w:t>
            </w:r>
          </w:p>
        </w:tc>
        <w:tc>
          <w:tcPr>
            <w:tcW w:w="2097" w:type="dxa"/>
            <w:shd w:val="clear" w:color="auto" w:fill="EEECE1" w:themeFill="background2"/>
          </w:tcPr>
          <w:p w:rsidR="00A25545" w:rsidRPr="00A25545" w:rsidRDefault="00A25545" w:rsidP="00A25545">
            <w:pPr>
              <w:pStyle w:val="TableHeading"/>
            </w:pPr>
            <w:r w:rsidRPr="00A25545">
              <w:t>Configuration Manager</w:t>
            </w:r>
          </w:p>
        </w:tc>
        <w:tc>
          <w:tcPr>
            <w:tcW w:w="2192" w:type="dxa"/>
            <w:shd w:val="clear" w:color="auto" w:fill="EEECE1" w:themeFill="background2"/>
          </w:tcPr>
          <w:p w:rsidR="00A25545" w:rsidRPr="00A25545" w:rsidRDefault="00A25545" w:rsidP="00A25545">
            <w:pPr>
              <w:pStyle w:val="TableHeading"/>
            </w:pPr>
            <w:r w:rsidRPr="00A25545">
              <w:t>VDD Package Name</w:t>
            </w:r>
          </w:p>
        </w:tc>
        <w:tc>
          <w:tcPr>
            <w:tcW w:w="3051"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7B23FA">
        <w:trPr>
          <w:cantSplit/>
        </w:trPr>
        <w:tc>
          <w:tcPr>
            <w:tcW w:w="2236" w:type="dxa"/>
          </w:tcPr>
          <w:p w:rsidR="001D64B2" w:rsidRDefault="001D64B2" w:rsidP="004C10C1">
            <w:pPr>
              <w:pStyle w:val="TableText"/>
            </w:pPr>
            <w:r>
              <w:t>Pharmacy Reengineering (PRE)</w:t>
            </w:r>
          </w:p>
          <w:p w:rsidR="0008106D" w:rsidRPr="004C10C1" w:rsidRDefault="0008106D" w:rsidP="004C10C1">
            <w:pPr>
              <w:pStyle w:val="TableText"/>
            </w:pPr>
            <w:r w:rsidRPr="00A2201E">
              <w:rPr>
                <w:iCs/>
              </w:rPr>
              <w:t>Medication Order Checks Healthcare Application (MOCHA) Enhancements 2</w:t>
            </w:r>
            <w:r w:rsidRPr="00A2201E">
              <w:t xml:space="preserve"> (ME2)</w:t>
            </w:r>
          </w:p>
        </w:tc>
        <w:tc>
          <w:tcPr>
            <w:tcW w:w="2097" w:type="dxa"/>
          </w:tcPr>
          <w:p w:rsidR="006449C5" w:rsidRPr="004C10C1" w:rsidRDefault="006449C5" w:rsidP="004C10C1">
            <w:pPr>
              <w:pStyle w:val="TableText"/>
              <w:jc w:val="both"/>
            </w:pPr>
          </w:p>
        </w:tc>
        <w:tc>
          <w:tcPr>
            <w:tcW w:w="2192" w:type="dxa"/>
          </w:tcPr>
          <w:p w:rsidR="006449C5" w:rsidRDefault="00375B9B" w:rsidP="001A0BAD">
            <w:pPr>
              <w:pStyle w:val="TableText"/>
              <w:rPr>
                <w:ins w:id="5" w:author="Author"/>
                <w:sz w:val="20"/>
                <w:szCs w:val="20"/>
              </w:rPr>
            </w:pPr>
            <w:r w:rsidRPr="00375B9B">
              <w:rPr>
                <w:sz w:val="20"/>
                <w:szCs w:val="20"/>
              </w:rPr>
              <w:t>MOCHA_ENH_2_GMRA_OR_PSJ_PSO_</w:t>
            </w:r>
            <w:r w:rsidR="00DE7A1D" w:rsidRPr="00375B9B">
              <w:rPr>
                <w:sz w:val="20"/>
                <w:szCs w:val="20"/>
              </w:rPr>
              <w:t>V2</w:t>
            </w:r>
            <w:r w:rsidR="00DE7A1D">
              <w:rPr>
                <w:sz w:val="20"/>
                <w:szCs w:val="20"/>
              </w:rPr>
              <w:t>6</w:t>
            </w:r>
            <w:r w:rsidRPr="00375B9B">
              <w:rPr>
                <w:sz w:val="20"/>
                <w:szCs w:val="20"/>
              </w:rPr>
              <w:t>.KID</w:t>
            </w:r>
          </w:p>
          <w:p w:rsidR="00DE7A1D" w:rsidRPr="00375B9B" w:rsidRDefault="00DE7A1D" w:rsidP="001A0BAD">
            <w:pPr>
              <w:pStyle w:val="TableText"/>
              <w:rPr>
                <w:sz w:val="20"/>
                <w:szCs w:val="20"/>
              </w:rPr>
            </w:pPr>
          </w:p>
        </w:tc>
        <w:tc>
          <w:tcPr>
            <w:tcW w:w="3051" w:type="dxa"/>
          </w:tcPr>
          <w:p w:rsidR="004A2E69" w:rsidRPr="004C10C1" w:rsidRDefault="003D2E4D" w:rsidP="004C10C1">
            <w:pPr>
              <w:pStyle w:val="TableText"/>
            </w:pPr>
            <w:r>
              <w:t xml:space="preserve">MOCHA </w:t>
            </w:r>
            <w:r w:rsidR="004A2E69">
              <w:t>Development Team</w:t>
            </w:r>
          </w:p>
        </w:tc>
      </w:tr>
    </w:tbl>
    <w:p w:rsidR="00D92AB1" w:rsidRDefault="00D92AB1" w:rsidP="00F73D60">
      <w:pPr>
        <w:pStyle w:val="Heading1"/>
      </w:pPr>
    </w:p>
    <w:p w:rsidR="00806450" w:rsidRDefault="00F73D60" w:rsidP="00F73D60">
      <w:pPr>
        <w:pStyle w:val="Heading1"/>
      </w:pPr>
      <w:bookmarkStart w:id="6" w:name="_Toc427325056"/>
      <w:r w:rsidRPr="00F73D60">
        <w:t>Configuration Management (CM) Tools</w:t>
      </w:r>
      <w:bookmarkEnd w:id="6"/>
    </w:p>
    <w:p w:rsidR="009213F1" w:rsidRDefault="009213F1" w:rsidP="009213F1">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2</w:t>
      </w:r>
      <w:r w:rsidR="00B16D13">
        <w:rPr>
          <w:noProof/>
        </w:rPr>
        <w:fldChar w:fldCharType="end"/>
      </w:r>
    </w:p>
    <w:tbl>
      <w:tblPr>
        <w:tblStyle w:val="TableGrid2"/>
        <w:tblW w:w="5000" w:type="pct"/>
        <w:tblLook w:val="04A0" w:firstRow="1" w:lastRow="0" w:firstColumn="1" w:lastColumn="0" w:noHBand="0" w:noVBand="1"/>
        <w:tblCaption w:val="Configuration Management (CM) Tools"/>
        <w:tblDescription w:val="Configuration Management (CM) Tools, detailing CM Tools, CM Tool Location, Tool Onsite/Offsite, CM Tool Access Point of Contact, Access Information (Forms or other access requirements)"/>
      </w:tblPr>
      <w:tblGrid>
        <w:gridCol w:w="1880"/>
        <w:gridCol w:w="1697"/>
        <w:gridCol w:w="962"/>
        <w:gridCol w:w="1789"/>
        <w:gridCol w:w="3248"/>
      </w:tblGrid>
      <w:tr w:rsidR="00F73D60" w:rsidRPr="00F73D60" w:rsidTr="009213F1">
        <w:trPr>
          <w:cantSplit/>
          <w:tblHeader/>
        </w:trPr>
        <w:tc>
          <w:tcPr>
            <w:tcW w:w="982" w:type="pct"/>
            <w:shd w:val="clear" w:color="auto" w:fill="EEECE1" w:themeFill="background2"/>
          </w:tcPr>
          <w:p w:rsidR="00F73D60" w:rsidRPr="00F73D60" w:rsidRDefault="00F73D60" w:rsidP="00F73D60">
            <w:pPr>
              <w:pStyle w:val="TableHeading"/>
            </w:pPr>
            <w:bookmarkStart w:id="7" w:name="ColumnTitle_04"/>
            <w:bookmarkEnd w:id="7"/>
            <w:r w:rsidRPr="00F73D60">
              <w:t>CM Tools</w:t>
            </w:r>
          </w:p>
        </w:tc>
        <w:tc>
          <w:tcPr>
            <w:tcW w:w="886" w:type="pct"/>
            <w:shd w:val="clear" w:color="auto" w:fill="EEECE1" w:themeFill="background2"/>
          </w:tcPr>
          <w:p w:rsidR="00F73D60" w:rsidRPr="00F73D60" w:rsidRDefault="00F73D60" w:rsidP="00F73D60">
            <w:pPr>
              <w:pStyle w:val="TableHeading"/>
            </w:pPr>
            <w:r w:rsidRPr="00F73D60">
              <w:t>CM Tool Location</w:t>
            </w:r>
          </w:p>
        </w:tc>
        <w:tc>
          <w:tcPr>
            <w:tcW w:w="502"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934"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696"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F73D60" w:rsidRPr="00447904" w:rsidTr="009213F1">
        <w:trPr>
          <w:cantSplit/>
        </w:trPr>
        <w:tc>
          <w:tcPr>
            <w:tcW w:w="982" w:type="pct"/>
          </w:tcPr>
          <w:p w:rsidR="00F73D60" w:rsidRPr="00D0410E" w:rsidRDefault="00F73D60" w:rsidP="00787B77">
            <w:pPr>
              <w:pStyle w:val="InstructionalTable"/>
              <w:rPr>
                <w:rFonts w:ascii="Arial" w:hAnsi="Arial" w:cs="Arial"/>
                <w:i w:val="0"/>
                <w:color w:val="auto"/>
              </w:rPr>
            </w:pPr>
            <w:r w:rsidRPr="00D0410E">
              <w:rPr>
                <w:rFonts w:ascii="Arial" w:hAnsi="Arial" w:cs="Arial"/>
                <w:i w:val="0"/>
                <w:color w:val="auto"/>
              </w:rPr>
              <w:t>Rational Change and Configuration Management</w:t>
            </w:r>
          </w:p>
        </w:tc>
        <w:tc>
          <w:tcPr>
            <w:tcW w:w="886" w:type="pct"/>
          </w:tcPr>
          <w:p w:rsidR="00F73D60" w:rsidRPr="00D0410E" w:rsidRDefault="00A05EFD" w:rsidP="00A05EFD">
            <w:pPr>
              <w:pStyle w:val="InstructionalTable"/>
              <w:rPr>
                <w:rFonts w:ascii="Arial" w:hAnsi="Arial" w:cs="Arial"/>
                <w:i w:val="0"/>
                <w:color w:val="auto"/>
              </w:rPr>
            </w:pPr>
            <w:r w:rsidRPr="00D0410E">
              <w:rPr>
                <w:rFonts w:ascii="Arial" w:hAnsi="Arial" w:cs="Arial"/>
                <w:i w:val="0"/>
                <w:color w:val="auto"/>
              </w:rPr>
              <w:t>H</w:t>
            </w:r>
            <w:r w:rsidR="00F73D60" w:rsidRPr="00D0410E">
              <w:rPr>
                <w:rFonts w:ascii="Arial" w:hAnsi="Arial" w:cs="Arial"/>
                <w:i w:val="0"/>
                <w:color w:val="auto"/>
              </w:rPr>
              <w:t>ines Data Center</w:t>
            </w:r>
          </w:p>
        </w:tc>
        <w:tc>
          <w:tcPr>
            <w:tcW w:w="502" w:type="pct"/>
          </w:tcPr>
          <w:p w:rsidR="00F73D60" w:rsidRPr="00D0410E" w:rsidRDefault="00F73D60" w:rsidP="009B4A90">
            <w:pPr>
              <w:pStyle w:val="InstructionalTable"/>
              <w:rPr>
                <w:rFonts w:ascii="Arial" w:hAnsi="Arial" w:cs="Arial"/>
                <w:i w:val="0"/>
                <w:color w:val="auto"/>
              </w:rPr>
            </w:pPr>
            <w:r w:rsidRPr="00D0410E">
              <w:rPr>
                <w:rFonts w:ascii="Arial" w:hAnsi="Arial" w:cs="Arial"/>
                <w:i w:val="0"/>
                <w:color w:val="auto"/>
              </w:rPr>
              <w:t xml:space="preserve">Onsite </w:t>
            </w:r>
          </w:p>
        </w:tc>
        <w:tc>
          <w:tcPr>
            <w:tcW w:w="934" w:type="pct"/>
          </w:tcPr>
          <w:p w:rsidR="00F73D60" w:rsidRPr="00D0410E" w:rsidRDefault="00F73D60" w:rsidP="00787B77">
            <w:pPr>
              <w:pStyle w:val="InstructionalTable"/>
              <w:rPr>
                <w:rFonts w:ascii="Arial" w:hAnsi="Arial" w:cs="Arial"/>
                <w:i w:val="0"/>
                <w:color w:val="auto"/>
              </w:rPr>
            </w:pPr>
            <w:r w:rsidRPr="00D0410E">
              <w:rPr>
                <w:rFonts w:ascii="Arial" w:hAnsi="Arial" w:cs="Arial"/>
                <w:i w:val="0"/>
                <w:color w:val="auto"/>
              </w:rPr>
              <w:t>VA Rational Tools Team</w:t>
            </w:r>
          </w:p>
        </w:tc>
        <w:tc>
          <w:tcPr>
            <w:tcW w:w="1696" w:type="pct"/>
          </w:tcPr>
          <w:p w:rsidR="00F73D60" w:rsidRPr="004C10C1" w:rsidRDefault="00B16D13" w:rsidP="00787B77">
            <w:pPr>
              <w:pStyle w:val="InstructionalTable"/>
              <w:rPr>
                <w:rFonts w:ascii="Arial" w:hAnsi="Arial" w:cs="Arial"/>
                <w:i w:val="0"/>
              </w:rPr>
            </w:pPr>
            <w:hyperlink r:id="rId18" w:tooltip="http://vista.domain.ext/tools/sr/" w:history="1">
              <w:r w:rsidR="00F73D60" w:rsidRPr="004C10C1">
                <w:rPr>
                  <w:rFonts w:ascii="Arial" w:hAnsi="Arial" w:cs="Arial"/>
                  <w:i w:val="0"/>
                  <w:u w:val="single"/>
                </w:rPr>
                <w:t>http://vista.domain.ext/tools/sr/</w:t>
              </w:r>
            </w:hyperlink>
          </w:p>
          <w:p w:rsidR="00F73D60" w:rsidRPr="004C10C1" w:rsidRDefault="00F73D60" w:rsidP="00787B77">
            <w:pPr>
              <w:pStyle w:val="InstructionalTable"/>
              <w:rPr>
                <w:rFonts w:ascii="Arial" w:hAnsi="Arial" w:cs="Arial"/>
                <w:i w:val="0"/>
              </w:rPr>
            </w:pPr>
          </w:p>
        </w:tc>
      </w:tr>
    </w:tbl>
    <w:p w:rsidR="00D92AB1" w:rsidRDefault="00D92AB1" w:rsidP="00F10AA1">
      <w:pPr>
        <w:pStyle w:val="Heading1"/>
      </w:pPr>
    </w:p>
    <w:p w:rsidR="009213F1" w:rsidRDefault="009213F1" w:rsidP="009213F1">
      <w:pPr>
        <w:pStyle w:val="BodyText"/>
      </w:pPr>
    </w:p>
    <w:p w:rsidR="009213F1" w:rsidRDefault="009213F1" w:rsidP="009213F1">
      <w:pPr>
        <w:pStyle w:val="BodyText"/>
      </w:pPr>
    </w:p>
    <w:p w:rsidR="009213F1" w:rsidRDefault="009213F1" w:rsidP="009213F1">
      <w:pPr>
        <w:pStyle w:val="BodyText"/>
      </w:pPr>
    </w:p>
    <w:p w:rsidR="009213F1" w:rsidRDefault="009213F1" w:rsidP="009213F1">
      <w:pPr>
        <w:pStyle w:val="BodyText"/>
      </w:pPr>
    </w:p>
    <w:p w:rsidR="009213F1" w:rsidRDefault="009213F1" w:rsidP="009213F1">
      <w:pPr>
        <w:pStyle w:val="BodyText"/>
      </w:pPr>
    </w:p>
    <w:p w:rsidR="009213F1" w:rsidRDefault="009213F1" w:rsidP="009213F1">
      <w:pPr>
        <w:pStyle w:val="BodyText"/>
      </w:pPr>
    </w:p>
    <w:p w:rsidR="009213F1" w:rsidRDefault="009213F1" w:rsidP="009213F1">
      <w:pPr>
        <w:pStyle w:val="BodyText"/>
      </w:pPr>
    </w:p>
    <w:p w:rsidR="009213F1" w:rsidRDefault="009213F1" w:rsidP="009213F1">
      <w:pPr>
        <w:pStyle w:val="BodyText"/>
      </w:pPr>
    </w:p>
    <w:p w:rsidR="009213F1" w:rsidRPr="009213F1" w:rsidRDefault="009213F1" w:rsidP="009213F1">
      <w:pPr>
        <w:pStyle w:val="BodyText"/>
      </w:pPr>
    </w:p>
    <w:p w:rsidR="00BA3E37" w:rsidRDefault="00F10AA1" w:rsidP="00F10AA1">
      <w:pPr>
        <w:pStyle w:val="Heading1"/>
      </w:pPr>
      <w:bookmarkStart w:id="8" w:name="_Toc427325057"/>
      <w:r w:rsidRPr="00F10AA1">
        <w:lastRenderedPageBreak/>
        <w:t>Configuration Management of Documents</w:t>
      </w:r>
      <w:bookmarkEnd w:id="8"/>
      <w:r w:rsidRPr="00F10AA1">
        <w:t xml:space="preserve"> </w:t>
      </w:r>
    </w:p>
    <w:p w:rsidR="00BA3E37" w:rsidRDefault="00BA3E37" w:rsidP="00F10AA1">
      <w:pPr>
        <w:pStyle w:val="BodyText"/>
      </w:pPr>
    </w:p>
    <w:p w:rsidR="00F10AA1" w:rsidRDefault="00C94F25" w:rsidP="00C94F25">
      <w:pPr>
        <w:pStyle w:val="Heading2"/>
      </w:pPr>
      <w:bookmarkStart w:id="9" w:name="ColumnTitle_05"/>
      <w:bookmarkStart w:id="10" w:name="_Toc427325058"/>
      <w:bookmarkEnd w:id="9"/>
      <w:r>
        <w:t>Rational Change and Configuration Management (CCM) Documents</w:t>
      </w:r>
      <w:bookmarkEnd w:id="10"/>
    </w:p>
    <w:p w:rsidR="007254BF" w:rsidRPr="007254BF" w:rsidRDefault="007254BF" w:rsidP="007254BF">
      <w:pPr>
        <w:pStyle w:val="BodyText"/>
      </w:pPr>
      <w:proofErr w:type="gramStart"/>
      <w:r w:rsidRPr="007254BF">
        <w:t>The CCM/RTC location for the documents and CCM/RTC explanation for the information.</w:t>
      </w:r>
      <w:proofErr w:type="gramEnd"/>
    </w:p>
    <w:p w:rsidR="009213F1" w:rsidRDefault="009213F1" w:rsidP="009213F1">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3</w:t>
      </w:r>
      <w:r w:rsidR="00B16D13">
        <w:rPr>
          <w:noProof/>
        </w:rPr>
        <w:fldChar w:fldCharType="end"/>
      </w:r>
    </w:p>
    <w:tbl>
      <w:tblPr>
        <w:tblStyle w:val="TableGrid3"/>
        <w:tblW w:w="0" w:type="auto"/>
        <w:tblLook w:val="04A0" w:firstRow="1" w:lastRow="0" w:firstColumn="1" w:lastColumn="0" w:noHBand="0" w:noVBand="1"/>
        <w:tblCaption w:val="Rational Change and Configuration Management (CCM) Documents"/>
        <w:tblDescription w:val="Rational Change and Configuration Management (CCM) Documents, detailing CCM/RTC Information, Explanation&#10;"/>
      </w:tblPr>
      <w:tblGrid>
        <w:gridCol w:w="2237"/>
        <w:gridCol w:w="7339"/>
      </w:tblGrid>
      <w:tr w:rsidR="00C94F25" w:rsidRPr="00C94F25" w:rsidTr="00C94F25">
        <w:trPr>
          <w:cantSplit/>
          <w:tblHeader/>
        </w:trPr>
        <w:tc>
          <w:tcPr>
            <w:tcW w:w="2237" w:type="dxa"/>
            <w:shd w:val="clear" w:color="auto" w:fill="F2F2F2" w:themeFill="background1" w:themeFillShade="F2"/>
          </w:tcPr>
          <w:p w:rsidR="00C94F25" w:rsidRDefault="00970C38" w:rsidP="00C94F25">
            <w:pPr>
              <w:pStyle w:val="TableHeading"/>
            </w:pPr>
            <w:bookmarkStart w:id="11" w:name="ColumnTitle_06"/>
            <w:bookmarkEnd w:id="11"/>
            <w:r w:rsidRPr="00970C38">
              <w:t>CCM/RTC Information</w:t>
            </w:r>
          </w:p>
          <w:p w:rsidR="00BC6D5C" w:rsidRPr="00C94F25" w:rsidRDefault="00BC6D5C" w:rsidP="00C94F25">
            <w:pPr>
              <w:pStyle w:val="TableHeading"/>
              <w:rPr>
                <w:rFonts w:asciiTheme="minorHAnsi" w:hAnsiTheme="minorHAnsi" w:cstheme="minorBidi"/>
              </w:rPr>
            </w:pPr>
          </w:p>
        </w:tc>
        <w:tc>
          <w:tcPr>
            <w:tcW w:w="7339" w:type="dxa"/>
            <w:shd w:val="clear" w:color="auto" w:fill="F2F2F2" w:themeFill="background1" w:themeFillShade="F2"/>
          </w:tcPr>
          <w:p w:rsidR="00C94F25" w:rsidRPr="00C94F25" w:rsidRDefault="00970C38" w:rsidP="00C94F25">
            <w:pPr>
              <w:pStyle w:val="TableHeading"/>
              <w:rPr>
                <w:rFonts w:asciiTheme="minorHAnsi" w:hAnsiTheme="minorHAnsi"/>
                <w:iCs/>
                <w:bdr w:val="none" w:sz="0" w:space="0" w:color="auto" w:frame="1"/>
              </w:rPr>
            </w:pPr>
            <w:r w:rsidRPr="00970C38">
              <w:rPr>
                <w:iCs/>
                <w:bdr w:val="none" w:sz="0" w:space="0" w:color="auto" w:frame="1"/>
              </w:rPr>
              <w:t>Explanation</w:t>
            </w:r>
          </w:p>
        </w:tc>
      </w:tr>
      <w:tr w:rsidR="00F10AA1" w:rsidRPr="00F10AA1" w:rsidTr="00C94F25">
        <w:trPr>
          <w:cantSplit/>
        </w:trPr>
        <w:tc>
          <w:tcPr>
            <w:tcW w:w="2237" w:type="dxa"/>
            <w:shd w:val="clear" w:color="auto" w:fill="FFFFFF" w:themeFill="background1"/>
          </w:tcPr>
          <w:p w:rsidR="00F10AA1" w:rsidRPr="00EA1243" w:rsidRDefault="00F10AA1" w:rsidP="00EA1243">
            <w:pPr>
              <w:pStyle w:val="TableText"/>
              <w:rPr>
                <w:b/>
              </w:rPr>
            </w:pPr>
            <w:r w:rsidRPr="00EA1243">
              <w:rPr>
                <w:b/>
              </w:rPr>
              <w:t>CCM URL</w:t>
            </w:r>
          </w:p>
        </w:tc>
        <w:tc>
          <w:tcPr>
            <w:tcW w:w="7339" w:type="dxa"/>
            <w:shd w:val="clear" w:color="auto" w:fill="FFFFFF" w:themeFill="background1"/>
          </w:tcPr>
          <w:p w:rsidR="00F10AA1" w:rsidRPr="00EA1243" w:rsidRDefault="00B16D13" w:rsidP="005D106B">
            <w:pPr>
              <w:pStyle w:val="InstructionalTable"/>
              <w:rPr>
                <w:rFonts w:ascii="Times New Roman" w:hAnsi="Times New Roman" w:cs="Times New Roman"/>
              </w:rPr>
            </w:pPr>
            <w:hyperlink r:id="rId19" w:tooltip="Jazz Team Server" w:history="1">
              <w:r w:rsidR="00F10AA1" w:rsidRPr="004C10C1">
                <w:rPr>
                  <w:rFonts w:ascii="Arial" w:hAnsi="Arial" w:cs="Arial"/>
                  <w:i w:val="0"/>
                  <w:u w:val="single"/>
                </w:rPr>
                <w:t>https://server1.server2..domain:9443/ccm</w:t>
              </w:r>
            </w:hyperlink>
            <w:r w:rsidR="00F10AA1" w:rsidRPr="004C10C1">
              <w:rPr>
                <w:rFonts w:ascii="Arial" w:hAnsi="Arial" w:cs="Arial"/>
                <w:i w:val="0"/>
              </w:rPr>
              <w:t>.</w:t>
            </w:r>
            <w:r w:rsidR="00F10AA1" w:rsidRPr="00EA1243">
              <w:rPr>
                <w:rFonts w:ascii="Times New Roman" w:hAnsi="Times New Roman" w:cs="Times New Roman"/>
              </w:rPr>
              <w:t xml:space="preserve"> </w:t>
            </w:r>
          </w:p>
        </w:tc>
      </w:tr>
      <w:tr w:rsidR="00F10AA1" w:rsidRPr="00F10AA1" w:rsidTr="00C94F25">
        <w:trPr>
          <w:cantSplit/>
        </w:trPr>
        <w:tc>
          <w:tcPr>
            <w:tcW w:w="2237" w:type="dxa"/>
            <w:shd w:val="clear" w:color="auto" w:fill="FFFFFF" w:themeFill="background1"/>
          </w:tcPr>
          <w:p w:rsidR="00F10AA1" w:rsidRPr="00EA1243" w:rsidRDefault="00F10AA1" w:rsidP="00EA1243">
            <w:pPr>
              <w:pStyle w:val="TableText"/>
              <w:rPr>
                <w:b/>
              </w:rPr>
            </w:pPr>
            <w:r w:rsidRPr="00EA1243">
              <w:rPr>
                <w:b/>
              </w:rPr>
              <w:t>CCM Project Area</w:t>
            </w:r>
          </w:p>
        </w:tc>
        <w:tc>
          <w:tcPr>
            <w:tcW w:w="7339" w:type="dxa"/>
            <w:shd w:val="clear" w:color="auto" w:fill="FFFFFF" w:themeFill="background1"/>
          </w:tcPr>
          <w:p w:rsidR="00F10AA1" w:rsidRPr="004C10C1" w:rsidRDefault="00B07E02" w:rsidP="005D106B">
            <w:pPr>
              <w:pStyle w:val="InstructionalTable"/>
              <w:rPr>
                <w:rFonts w:ascii="Arial" w:hAnsi="Arial" w:cs="Arial"/>
                <w:i w:val="0"/>
              </w:rPr>
            </w:pPr>
            <w:r w:rsidRPr="00D0410E">
              <w:rPr>
                <w:rFonts w:ascii="Arial" w:hAnsi="Arial" w:cs="Arial"/>
                <w:i w:val="0"/>
                <w:color w:val="auto"/>
              </w:rPr>
              <w:t>PHARM</w:t>
            </w:r>
            <w:r w:rsidR="00F10AA1" w:rsidRPr="00D0410E">
              <w:rPr>
                <w:rFonts w:ascii="Arial" w:hAnsi="Arial" w:cs="Arial"/>
                <w:i w:val="0"/>
                <w:color w:val="auto"/>
              </w:rPr>
              <w:t xml:space="preserve">  </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CCM Team Area</w:t>
            </w:r>
          </w:p>
        </w:tc>
        <w:tc>
          <w:tcPr>
            <w:tcW w:w="7339" w:type="dxa"/>
          </w:tcPr>
          <w:p w:rsidR="001F3BF4" w:rsidRPr="004C10C1" w:rsidRDefault="001F3BF4" w:rsidP="004C10C1">
            <w:pPr>
              <w:pStyle w:val="TableText"/>
            </w:pPr>
            <w:r>
              <w:t>MOCHA</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CCM Stream</w:t>
            </w:r>
          </w:p>
        </w:tc>
        <w:tc>
          <w:tcPr>
            <w:tcW w:w="7339" w:type="dxa"/>
          </w:tcPr>
          <w:p w:rsidR="001F3BF4" w:rsidRPr="004C10C1" w:rsidRDefault="001F3BF4" w:rsidP="004C10C1">
            <w:pPr>
              <w:pStyle w:val="TableText"/>
            </w:pPr>
            <w:r>
              <w:t>MOCHA Documentation</w:t>
            </w:r>
          </w:p>
        </w:tc>
      </w:tr>
      <w:tr w:rsidR="00F10AA1" w:rsidRPr="00F10AA1" w:rsidTr="00C94F25">
        <w:trPr>
          <w:cantSplit/>
        </w:trPr>
        <w:tc>
          <w:tcPr>
            <w:tcW w:w="2237" w:type="dxa"/>
          </w:tcPr>
          <w:p w:rsidR="00F10AA1" w:rsidRPr="00EA1243" w:rsidRDefault="00F10AA1" w:rsidP="00EA1243">
            <w:pPr>
              <w:pStyle w:val="TableText"/>
              <w:rPr>
                <w:b/>
                <w:highlight w:val="yellow"/>
              </w:rPr>
            </w:pPr>
            <w:r w:rsidRPr="00EA1243">
              <w:rPr>
                <w:b/>
              </w:rPr>
              <w:t>Baseline ID</w:t>
            </w:r>
          </w:p>
        </w:tc>
        <w:tc>
          <w:tcPr>
            <w:tcW w:w="7339" w:type="dxa"/>
          </w:tcPr>
          <w:p w:rsidR="00375B9B" w:rsidRPr="00F64482" w:rsidRDefault="00375B9B" w:rsidP="004C10C1">
            <w:pPr>
              <w:pStyle w:val="TableText"/>
            </w:pPr>
            <w:r>
              <w:t>MOCHA Documentation (4: ME2 OR2)</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Components</w:t>
            </w:r>
          </w:p>
        </w:tc>
        <w:tc>
          <w:tcPr>
            <w:tcW w:w="7339" w:type="dxa"/>
          </w:tcPr>
          <w:p w:rsidR="001F3BF4" w:rsidRPr="004C10C1" w:rsidRDefault="001F3BF4" w:rsidP="004C10C1">
            <w:pPr>
              <w:pStyle w:val="TableText"/>
            </w:pPr>
            <w:r>
              <w:t>MOCHA Documentation</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Directory Path</w:t>
            </w:r>
          </w:p>
        </w:tc>
        <w:tc>
          <w:tcPr>
            <w:tcW w:w="7339" w:type="dxa"/>
          </w:tcPr>
          <w:p w:rsidR="00720414" w:rsidRPr="004C10C1" w:rsidRDefault="007E71E3" w:rsidP="004C10C1">
            <w:pPr>
              <w:pStyle w:val="TableText"/>
            </w:pPr>
            <w:r>
              <w:t>CM</w:t>
            </w:r>
            <w:r w:rsidR="00720414">
              <w:t xml:space="preserve"> </w:t>
            </w:r>
            <w:r w:rsidR="00720414" w:rsidRPr="00720414">
              <w:sym w:font="Wingdings" w:char="F0E0"/>
            </w:r>
            <w:r w:rsidR="00720414">
              <w:t xml:space="preserve"> </w:t>
            </w:r>
            <w:r>
              <w:t>ME2 Documentation</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Documents Included</w:t>
            </w:r>
          </w:p>
          <w:p w:rsidR="00F10AA1" w:rsidRPr="00EA1243" w:rsidRDefault="00F10AA1" w:rsidP="00EA1243">
            <w:pPr>
              <w:pStyle w:val="TableText"/>
              <w:rPr>
                <w:b/>
              </w:rPr>
            </w:pPr>
            <w:r w:rsidRPr="00EA1243">
              <w:rPr>
                <w:b/>
              </w:rPr>
              <w:t>In the Baseline</w:t>
            </w:r>
          </w:p>
        </w:tc>
        <w:tc>
          <w:tcPr>
            <w:tcW w:w="7339" w:type="dxa"/>
          </w:tcPr>
          <w:p w:rsidR="00A208BB" w:rsidRDefault="00A208BB" w:rsidP="004C10C1">
            <w:pPr>
              <w:pStyle w:val="TableText"/>
              <w:rPr>
                <w:rFonts w:ascii="Times New Roman" w:hAnsi="Times New Roman" w:cs="Times New Roman"/>
              </w:rPr>
            </w:pPr>
          </w:p>
          <w:p w:rsidR="00447904" w:rsidRDefault="00447904" w:rsidP="004C10C1">
            <w:pPr>
              <w:pStyle w:val="TableText"/>
              <w:numPr>
                <w:ilvl w:val="0"/>
                <w:numId w:val="22"/>
              </w:numPr>
            </w:pPr>
            <w:r>
              <w:t>ME2_VDD.doc</w:t>
            </w:r>
          </w:p>
          <w:p w:rsidR="00A208BB" w:rsidRDefault="00A208BB" w:rsidP="004C10C1">
            <w:pPr>
              <w:pStyle w:val="TableText"/>
              <w:ind w:left="720"/>
            </w:pPr>
          </w:p>
          <w:p w:rsidR="00A208BB" w:rsidRPr="00D0410E" w:rsidRDefault="00A208BB" w:rsidP="00A208BB">
            <w:pPr>
              <w:pStyle w:val="ListParagraph"/>
              <w:numPr>
                <w:ilvl w:val="0"/>
                <w:numId w:val="22"/>
              </w:numPr>
              <w:rPr>
                <w:rFonts w:ascii="Arial" w:hAnsi="Arial" w:cs="Arial"/>
                <w:color w:val="auto"/>
              </w:rPr>
            </w:pPr>
            <w:r w:rsidRPr="00D0410E">
              <w:rPr>
                <w:rFonts w:ascii="Arial" w:hAnsi="Arial" w:cs="Arial"/>
                <w:color w:val="auto"/>
              </w:rPr>
              <w:t>Install Guide: ME2 Installation Guide</w:t>
            </w:r>
            <w:r w:rsidR="00E63A08" w:rsidRPr="00D0410E">
              <w:rPr>
                <w:rFonts w:ascii="Arial" w:hAnsi="Arial" w:cs="Arial"/>
                <w:color w:val="auto"/>
              </w:rPr>
              <w:t>.doc</w:t>
            </w:r>
          </w:p>
          <w:p w:rsidR="00A208BB" w:rsidRPr="00D0410E" w:rsidRDefault="00A208BB" w:rsidP="00A208BB">
            <w:pPr>
              <w:pStyle w:val="ListParagraph"/>
              <w:rPr>
                <w:rFonts w:ascii="Arial" w:hAnsi="Arial" w:cs="Arial"/>
                <w:color w:val="auto"/>
              </w:rPr>
            </w:pPr>
          </w:p>
          <w:p w:rsidR="00A208BB" w:rsidRPr="00D0410E" w:rsidRDefault="00A208BB" w:rsidP="00A208BB">
            <w:pPr>
              <w:pStyle w:val="ListParagraph"/>
              <w:numPr>
                <w:ilvl w:val="0"/>
                <w:numId w:val="22"/>
              </w:numPr>
              <w:rPr>
                <w:rFonts w:ascii="Arial" w:hAnsi="Arial" w:cs="Arial"/>
                <w:color w:val="auto"/>
              </w:rPr>
            </w:pPr>
            <w:r w:rsidRPr="00D0410E">
              <w:rPr>
                <w:rFonts w:ascii="Arial" w:hAnsi="Arial" w:cs="Arial"/>
                <w:color w:val="auto"/>
              </w:rPr>
              <w:t>Release Notes: ME2 Release Notes</w:t>
            </w:r>
            <w:r w:rsidR="00E63A08" w:rsidRPr="00D0410E">
              <w:rPr>
                <w:rFonts w:ascii="Arial" w:hAnsi="Arial" w:cs="Arial"/>
                <w:color w:val="auto"/>
              </w:rPr>
              <w:t>.doc</w:t>
            </w:r>
          </w:p>
          <w:p w:rsidR="00A208BB" w:rsidRPr="00D0410E" w:rsidRDefault="00A208BB" w:rsidP="00A208BB">
            <w:pPr>
              <w:rPr>
                <w:rFonts w:ascii="Arial" w:hAnsi="Arial" w:cs="Arial"/>
              </w:rPr>
            </w:pPr>
          </w:p>
          <w:p w:rsidR="00A208BB" w:rsidRPr="00D0410E" w:rsidRDefault="00A208BB" w:rsidP="00A208BB">
            <w:pPr>
              <w:pStyle w:val="ListParagraph"/>
              <w:numPr>
                <w:ilvl w:val="0"/>
                <w:numId w:val="22"/>
              </w:numPr>
              <w:rPr>
                <w:rFonts w:ascii="Arial" w:hAnsi="Arial" w:cs="Arial"/>
                <w:color w:val="auto"/>
              </w:rPr>
            </w:pPr>
            <w:r w:rsidRPr="00D0410E">
              <w:rPr>
                <w:rFonts w:ascii="Arial" w:hAnsi="Arial" w:cs="Arial"/>
                <w:color w:val="auto"/>
              </w:rPr>
              <w:t>User Manuals:  (the version will change on the user manuals, depending on whether they will get updates or not. The developers are reviewing them)</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Inpatient Medications Nurse’s User Manual v5.0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Inpatient Medications Pharmacist’s User Manual v5.0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Inpatient Medications Technical Manual/Security Guide v5.0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Outpatient Pharmacy Manager's User Manual v7.0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Outpatient Pharmacy Pharmacist’s User Manual v7.0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Outpatient Pharmacy Technician's User Manual v7.0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Outpatient Pharmacy Technical Manual/Security Guide v7.0</w:t>
            </w:r>
            <w:r w:rsidR="00E63A08" w:rsidRPr="00D0410E">
              <w:rPr>
                <w:rFonts w:ascii="Arial" w:hAnsi="Arial" w:cs="Arial"/>
                <w:color w:val="auto"/>
              </w:rPr>
              <w:t>.doc</w:t>
            </w:r>
          </w:p>
          <w:p w:rsidR="00A208BB" w:rsidRPr="00D0410E" w:rsidRDefault="00A208BB" w:rsidP="00A208BB">
            <w:pPr>
              <w:pStyle w:val="ListParagraph"/>
              <w:numPr>
                <w:ilvl w:val="0"/>
                <w:numId w:val="23"/>
              </w:numPr>
              <w:rPr>
                <w:rFonts w:ascii="Arial" w:hAnsi="Arial" w:cs="Arial"/>
                <w:color w:val="auto"/>
              </w:rPr>
            </w:pPr>
            <w:r w:rsidRPr="00D0410E">
              <w:rPr>
                <w:rFonts w:ascii="Arial" w:hAnsi="Arial" w:cs="Arial"/>
                <w:color w:val="auto"/>
              </w:rPr>
              <w:t>Pharmacy API Manual</w:t>
            </w:r>
            <w:r w:rsidR="00E63A08" w:rsidRPr="00D0410E">
              <w:rPr>
                <w:rFonts w:ascii="Arial" w:hAnsi="Arial" w:cs="Arial"/>
                <w:color w:val="auto"/>
              </w:rPr>
              <w:t>.doc</w:t>
            </w:r>
          </w:p>
          <w:p w:rsidR="00A208BB" w:rsidRDefault="00A208BB" w:rsidP="00A208BB">
            <w:pPr>
              <w:pStyle w:val="ListParagraph"/>
              <w:ind w:left="1440"/>
              <w:rPr>
                <w:rFonts w:ascii="Calibri" w:hAnsi="Calibri"/>
                <w:color w:val="1F497D"/>
              </w:rPr>
            </w:pPr>
          </w:p>
          <w:p w:rsidR="00A2769F" w:rsidRPr="004C10C1" w:rsidRDefault="00A2769F" w:rsidP="004C10C1">
            <w:pPr>
              <w:pStyle w:val="TableText"/>
              <w:rPr>
                <w:color w:val="FF0000"/>
              </w:rPr>
            </w:pPr>
          </w:p>
        </w:tc>
      </w:tr>
    </w:tbl>
    <w:p w:rsidR="00F10AA1" w:rsidRDefault="00F10AA1" w:rsidP="00F10AA1">
      <w:pPr>
        <w:pStyle w:val="BodyText"/>
      </w:pPr>
    </w:p>
    <w:p w:rsidR="00C0166D" w:rsidRDefault="00C0166D" w:rsidP="00837DB5">
      <w:pPr>
        <w:pStyle w:val="BodyText"/>
        <w:keepNext/>
      </w:pPr>
      <w:bookmarkStart w:id="12" w:name="ColumnTitle_07"/>
      <w:bookmarkEnd w:id="12"/>
    </w:p>
    <w:p w:rsidR="00A271F0" w:rsidRDefault="009C1218" w:rsidP="009C1218">
      <w:pPr>
        <w:pStyle w:val="BodyText"/>
      </w:pPr>
      <w:bookmarkStart w:id="13" w:name="ColumnTitle_08"/>
      <w:bookmarkEnd w:id="13"/>
      <w:r>
        <w:t xml:space="preserve"> </w:t>
      </w:r>
    </w:p>
    <w:p w:rsidR="00D82444" w:rsidRDefault="00D82444" w:rsidP="00D82444">
      <w:pPr>
        <w:pStyle w:val="Heading2"/>
      </w:pPr>
      <w:bookmarkStart w:id="14" w:name="ColumnTitle_09"/>
      <w:bookmarkStart w:id="15" w:name="_Toc427325059"/>
      <w:bookmarkEnd w:id="14"/>
      <w:r>
        <w:t>Rational Change and Configuration Management (CCM) Repository (Formerly RTC)</w:t>
      </w:r>
      <w:bookmarkEnd w:id="15"/>
    </w:p>
    <w:p w:rsidR="00C5116A" w:rsidRDefault="00C5116A" w:rsidP="00C5116A">
      <w:pPr>
        <w:pStyle w:val="BodyText"/>
      </w:pPr>
      <w:proofErr w:type="gramStart"/>
      <w:r w:rsidRPr="00C5116A">
        <w:t>The CCM/RTC location for the documents and CCM/RTC explanation for the information.</w:t>
      </w:r>
      <w:proofErr w:type="gramEnd"/>
    </w:p>
    <w:p w:rsidR="009B4A90" w:rsidRDefault="009B4A90" w:rsidP="00C5116A">
      <w:pPr>
        <w:pStyle w:val="BodyText"/>
      </w:pPr>
      <w:r w:rsidRPr="00E672B2">
        <w:t>N/A</w:t>
      </w:r>
      <w:r w:rsidRPr="00447904">
        <w:t>–</w:t>
      </w:r>
      <w:r w:rsidRPr="00E672B2">
        <w:t>this is MUMPS development</w:t>
      </w:r>
      <w:r w:rsidR="00354718">
        <w:t xml:space="preserve"> and is managed through </w:t>
      </w:r>
      <w:proofErr w:type="spellStart"/>
      <w:r w:rsidR="00354718">
        <w:t>VistA</w:t>
      </w:r>
      <w:proofErr w:type="spellEnd"/>
      <w:r>
        <w:t>.  T</w:t>
      </w:r>
      <w:r w:rsidRPr="00443F58">
        <w:t>he host files reside in the anonymous directory.</w:t>
      </w:r>
    </w:p>
    <w:p w:rsidR="00C05E31" w:rsidRPr="00C5116A" w:rsidRDefault="00C05E31" w:rsidP="00C5116A">
      <w:pPr>
        <w:pStyle w:val="BodyText"/>
      </w:pPr>
    </w:p>
    <w:p w:rsidR="008D3E80" w:rsidRDefault="008D3E80" w:rsidP="008D3E80">
      <w:pPr>
        <w:pStyle w:val="Heading3"/>
      </w:pPr>
      <w:bookmarkStart w:id="16" w:name="ColumnTitle_10"/>
      <w:bookmarkStart w:id="17" w:name="ColumnTitle_11"/>
      <w:bookmarkStart w:id="18" w:name="_Toc427325060"/>
      <w:bookmarkStart w:id="19" w:name="_Toc421881046"/>
      <w:bookmarkEnd w:id="16"/>
      <w:bookmarkEnd w:id="17"/>
      <w:r>
        <w:t>Build Information</w:t>
      </w:r>
      <w:bookmarkEnd w:id="18"/>
      <w:r>
        <w:t xml:space="preserve"> </w:t>
      </w:r>
    </w:p>
    <w:p w:rsidR="008D3E80" w:rsidRPr="00D13D4D" w:rsidRDefault="008D3E80" w:rsidP="008D3E80">
      <w:pPr>
        <w:pStyle w:val="BodyText"/>
      </w:pPr>
      <w:r w:rsidRPr="00D13D4D">
        <w:t xml:space="preserve">General build </w:t>
      </w:r>
      <w:r w:rsidR="00B17172" w:rsidRPr="00D13D4D">
        <w:t>information</w:t>
      </w:r>
      <w:r w:rsidRPr="00D13D4D">
        <w:t xml:space="preserve"> that results from the build process.</w:t>
      </w:r>
    </w:p>
    <w:p w:rsidR="009213F1" w:rsidRDefault="009213F1" w:rsidP="009213F1">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4</w:t>
      </w:r>
      <w:r w:rsidR="00B16D13">
        <w:rPr>
          <w:noProof/>
        </w:rPr>
        <w:fldChar w:fldCharType="end"/>
      </w:r>
    </w:p>
    <w:tbl>
      <w:tblPr>
        <w:tblStyle w:val="TableGrid3"/>
        <w:tblW w:w="0" w:type="auto"/>
        <w:tblLook w:val="04A0" w:firstRow="1" w:lastRow="0" w:firstColumn="1" w:lastColumn="0" w:noHBand="0" w:noVBand="1"/>
        <w:tblCaption w:val="Build Information"/>
        <w:tblDescription w:val="Build Information detailing Name and Description"/>
      </w:tblPr>
      <w:tblGrid>
        <w:gridCol w:w="2237"/>
        <w:gridCol w:w="7339"/>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20" w:name="ColumnTitle_12"/>
            <w:bookmarkEnd w:id="20"/>
            <w:r>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720463" w:rsidRPr="00E32770" w:rsidTr="000F44FF">
        <w:trPr>
          <w:cantSplit/>
        </w:trPr>
        <w:tc>
          <w:tcPr>
            <w:tcW w:w="2237" w:type="dxa"/>
          </w:tcPr>
          <w:p w:rsidR="00720463" w:rsidRPr="00EA1243" w:rsidRDefault="00720463" w:rsidP="000F44FF">
            <w:pPr>
              <w:pStyle w:val="TableText"/>
              <w:rPr>
                <w:b/>
              </w:rPr>
            </w:pPr>
            <w:r w:rsidRPr="00E32770">
              <w:rPr>
                <w:b/>
              </w:rPr>
              <w:t>Build Output</w:t>
            </w:r>
          </w:p>
        </w:tc>
        <w:tc>
          <w:tcPr>
            <w:tcW w:w="7339" w:type="dxa"/>
          </w:tcPr>
          <w:p w:rsidR="00720463" w:rsidRPr="00720414" w:rsidRDefault="00720463" w:rsidP="004C10C1">
            <w:pPr>
              <w:pStyle w:val="TableText"/>
            </w:pPr>
            <w:r w:rsidRPr="00B65DC8">
              <w:t>MOCHA ENH 2 COMBINED BUILD 1.0</w:t>
            </w:r>
          </w:p>
        </w:tc>
      </w:tr>
      <w:tr w:rsidR="00720463" w:rsidRPr="00E32770" w:rsidTr="0070640D">
        <w:trPr>
          <w:cantSplit/>
          <w:trHeight w:val="70"/>
        </w:trPr>
        <w:tc>
          <w:tcPr>
            <w:tcW w:w="2237" w:type="dxa"/>
          </w:tcPr>
          <w:p w:rsidR="00720463" w:rsidRPr="00E32770" w:rsidRDefault="00720463" w:rsidP="000F44FF">
            <w:pPr>
              <w:pStyle w:val="TableText"/>
              <w:rPr>
                <w:b/>
              </w:rPr>
            </w:pPr>
            <w:r w:rsidRPr="00E32770">
              <w:rPr>
                <w:b/>
              </w:rPr>
              <w:t>Build Output Directory</w:t>
            </w:r>
          </w:p>
        </w:tc>
        <w:tc>
          <w:tcPr>
            <w:tcW w:w="7339" w:type="dxa"/>
          </w:tcPr>
          <w:p w:rsidR="00720463" w:rsidRPr="004C10C1" w:rsidRDefault="00720463" w:rsidP="004C10C1">
            <w:pPr>
              <w:pStyle w:val="TableText"/>
            </w:pPr>
            <w:r>
              <w:t>Anonymous Directory</w:t>
            </w:r>
          </w:p>
        </w:tc>
      </w:tr>
      <w:tr w:rsidR="00720463" w:rsidRPr="00E32770" w:rsidTr="000F44FF">
        <w:trPr>
          <w:cantSplit/>
        </w:trPr>
        <w:tc>
          <w:tcPr>
            <w:tcW w:w="2237" w:type="dxa"/>
          </w:tcPr>
          <w:p w:rsidR="00720463" w:rsidRPr="00E32770" w:rsidRDefault="00720463" w:rsidP="000F44FF">
            <w:pPr>
              <w:pStyle w:val="TableText"/>
              <w:rPr>
                <w:b/>
              </w:rPr>
            </w:pPr>
            <w:r w:rsidRPr="00E32770">
              <w:rPr>
                <w:b/>
              </w:rPr>
              <w:t>Target Deployment Location</w:t>
            </w:r>
          </w:p>
        </w:tc>
        <w:tc>
          <w:tcPr>
            <w:tcW w:w="7339" w:type="dxa"/>
          </w:tcPr>
          <w:p w:rsidR="00720463" w:rsidRDefault="00720463" w:rsidP="004C10C1">
            <w:pPr>
              <w:pStyle w:val="TableText"/>
              <w:rPr>
                <w:rFonts w:ascii="Times New Roman" w:hAnsi="Times New Roman" w:cs="Times New Roman"/>
              </w:rPr>
            </w:pPr>
          </w:p>
          <w:p w:rsidR="00720463" w:rsidRPr="004C10C1" w:rsidRDefault="00720463" w:rsidP="004C10C1">
            <w:pPr>
              <w:pStyle w:val="TableText"/>
            </w:pPr>
            <w:r w:rsidRPr="004C10C1">
              <w:rPr>
                <w:rFonts w:asciiTheme="minorHAnsi" w:hAnsiTheme="minorHAnsi" w:cstheme="minorBidi"/>
                <w:sz w:val="28"/>
                <w:szCs w:val="20"/>
              </w:rPr>
              <w:t xml:space="preserve">VA Medical Center </w:t>
            </w:r>
            <w:proofErr w:type="spellStart"/>
            <w:r w:rsidRPr="004C10C1">
              <w:rPr>
                <w:rFonts w:asciiTheme="minorHAnsi" w:hAnsiTheme="minorHAnsi" w:cstheme="minorBidi"/>
                <w:sz w:val="28"/>
                <w:szCs w:val="20"/>
              </w:rPr>
              <w:t>VistA</w:t>
            </w:r>
            <w:proofErr w:type="spellEnd"/>
            <w:r w:rsidRPr="004C10C1">
              <w:rPr>
                <w:rFonts w:asciiTheme="minorHAnsi" w:hAnsiTheme="minorHAnsi" w:cstheme="minorBidi"/>
                <w:sz w:val="28"/>
                <w:szCs w:val="20"/>
              </w:rPr>
              <w:t xml:space="preserve"> Systems</w:t>
            </w:r>
          </w:p>
        </w:tc>
      </w:tr>
    </w:tbl>
    <w:p w:rsidR="008D3E80" w:rsidRDefault="008D3E80" w:rsidP="008D3E80">
      <w:pPr>
        <w:pStyle w:val="Heading3"/>
      </w:pPr>
    </w:p>
    <w:p w:rsidR="008D3E80" w:rsidRDefault="008D3E80" w:rsidP="008D3E80">
      <w:pPr>
        <w:pStyle w:val="Heading3"/>
      </w:pPr>
      <w:bookmarkStart w:id="21" w:name="_Toc427325061"/>
      <w:r>
        <w:t>CCM/</w:t>
      </w:r>
      <w:r w:rsidRPr="00AF2AEC">
        <w:t>RTC Build Definition</w:t>
      </w:r>
      <w:bookmarkEnd w:id="19"/>
      <w:bookmarkEnd w:id="21"/>
    </w:p>
    <w:p w:rsidR="008D3E80" w:rsidRPr="00A07FA6" w:rsidRDefault="008D3E80" w:rsidP="008D3E80">
      <w:pPr>
        <w:pStyle w:val="InstructionalText1"/>
        <w:rPr>
          <w:i w:val="0"/>
        </w:rPr>
      </w:pPr>
      <w:r w:rsidRPr="00A07FA6">
        <w:rPr>
          <w:i w:val="0"/>
          <w:color w:val="auto"/>
        </w:rPr>
        <w:t xml:space="preserve">The name of the build definition, which controls </w:t>
      </w:r>
      <w:proofErr w:type="gramStart"/>
      <w:r w:rsidRPr="00A07FA6">
        <w:rPr>
          <w:i w:val="0"/>
          <w:color w:val="auto"/>
        </w:rPr>
        <w:t>what</w:t>
      </w:r>
      <w:proofErr w:type="gramEnd"/>
      <w:r w:rsidRPr="00A07FA6">
        <w:rPr>
          <w:i w:val="0"/>
          <w:color w:val="auto"/>
        </w:rPr>
        <w:t xml:space="preserve"> is built and how it is built.</w:t>
      </w:r>
    </w:p>
    <w:p w:rsidR="00675D00" w:rsidRDefault="00675D00" w:rsidP="00675D00">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5</w:t>
      </w:r>
      <w:r w:rsidR="00B16D13">
        <w:rPr>
          <w:noProof/>
        </w:rPr>
        <w:fldChar w:fldCharType="end"/>
      </w:r>
    </w:p>
    <w:tbl>
      <w:tblPr>
        <w:tblStyle w:val="TableGrid"/>
        <w:tblW w:w="0" w:type="auto"/>
        <w:tblLook w:val="04A0" w:firstRow="1" w:lastRow="0" w:firstColumn="1" w:lastColumn="0" w:noHBand="0" w:noVBand="1"/>
        <w:tblCaption w:val="CCM/RTC Build Definition"/>
        <w:tblDescription w:val="CCM/RTC Build Definition detailing Name and Description"/>
      </w:tblPr>
      <w:tblGrid>
        <w:gridCol w:w="4788"/>
        <w:gridCol w:w="4788"/>
      </w:tblGrid>
      <w:tr w:rsidR="008D3E80" w:rsidRPr="00AF2AEC" w:rsidTr="00657B6C">
        <w:trPr>
          <w:cantSplit/>
          <w:trHeight w:val="458"/>
          <w:tblHeader/>
        </w:trPr>
        <w:tc>
          <w:tcPr>
            <w:tcW w:w="478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bookmarkStart w:id="22" w:name="ColumnTitle_13"/>
            <w:bookmarkEnd w:id="22"/>
            <w:r w:rsidRPr="00AF2AEC">
              <w:rPr>
                <w:rFonts w:ascii="Arial" w:hAnsi="Arial" w:cs="Arial"/>
                <w:b/>
                <w:szCs w:val="22"/>
              </w:rPr>
              <w:t>Name</w:t>
            </w:r>
          </w:p>
        </w:tc>
        <w:tc>
          <w:tcPr>
            <w:tcW w:w="478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r w:rsidRPr="00AF2AEC">
              <w:rPr>
                <w:rFonts w:ascii="Arial" w:hAnsi="Arial" w:cs="Arial"/>
                <w:b/>
                <w:szCs w:val="22"/>
              </w:rPr>
              <w:t>Description</w:t>
            </w:r>
          </w:p>
        </w:tc>
      </w:tr>
      <w:tr w:rsidR="008D3E80" w:rsidRPr="00AF2AEC" w:rsidTr="000F44FF">
        <w:trPr>
          <w:cantSplit/>
        </w:trPr>
        <w:tc>
          <w:tcPr>
            <w:tcW w:w="4788" w:type="dxa"/>
          </w:tcPr>
          <w:p w:rsidR="008D3E80" w:rsidRPr="00AF2AEC" w:rsidRDefault="00657B6C" w:rsidP="000F44FF">
            <w:pPr>
              <w:spacing w:before="60" w:after="60"/>
              <w:rPr>
                <w:rFonts w:ascii="Arial" w:hAnsi="Arial" w:cs="Arial"/>
                <w:szCs w:val="20"/>
              </w:rPr>
            </w:pPr>
            <w:r>
              <w:rPr>
                <w:rFonts w:ascii="Arial" w:hAnsi="Arial" w:cs="Arial"/>
                <w:szCs w:val="20"/>
              </w:rPr>
              <w:t xml:space="preserve">N/A - </w:t>
            </w:r>
            <w:proofErr w:type="spellStart"/>
            <w:r>
              <w:rPr>
                <w:rFonts w:ascii="Arial" w:hAnsi="Arial" w:cs="Arial"/>
                <w:szCs w:val="20"/>
              </w:rPr>
              <w:t>VistA</w:t>
            </w:r>
            <w:proofErr w:type="spellEnd"/>
          </w:p>
        </w:tc>
        <w:tc>
          <w:tcPr>
            <w:tcW w:w="4788" w:type="dxa"/>
          </w:tcPr>
          <w:p w:rsidR="008D3E80" w:rsidRPr="00AF2AEC" w:rsidRDefault="008D3E80" w:rsidP="000F44FF">
            <w:pPr>
              <w:spacing w:before="60" w:after="60"/>
              <w:rPr>
                <w:rFonts w:ascii="Arial" w:hAnsi="Arial" w:cs="Arial"/>
                <w:szCs w:val="20"/>
              </w:rPr>
            </w:pPr>
          </w:p>
        </w:tc>
      </w:tr>
    </w:tbl>
    <w:p w:rsidR="008D3E80" w:rsidRDefault="008D3E80" w:rsidP="008D3E80">
      <w:pPr>
        <w:pStyle w:val="BodyText"/>
      </w:pPr>
    </w:p>
    <w:p w:rsidR="00675D00" w:rsidRDefault="00675D00" w:rsidP="008D3E80">
      <w:pPr>
        <w:pStyle w:val="BodyText"/>
      </w:pPr>
    </w:p>
    <w:p w:rsidR="00675D00" w:rsidRDefault="00675D00" w:rsidP="008D3E80">
      <w:pPr>
        <w:pStyle w:val="BodyText"/>
      </w:pPr>
    </w:p>
    <w:p w:rsidR="00675D00" w:rsidRDefault="00675D00" w:rsidP="008D3E80">
      <w:pPr>
        <w:pStyle w:val="BodyText"/>
      </w:pPr>
    </w:p>
    <w:p w:rsidR="00675D00" w:rsidRDefault="00675D00" w:rsidP="008D3E80">
      <w:pPr>
        <w:pStyle w:val="BodyText"/>
      </w:pPr>
    </w:p>
    <w:p w:rsidR="00675D00" w:rsidRDefault="00675D00" w:rsidP="008D3E80">
      <w:pPr>
        <w:pStyle w:val="BodyText"/>
      </w:pPr>
    </w:p>
    <w:p w:rsidR="00DB2224" w:rsidRDefault="00A2318D" w:rsidP="00A2318D">
      <w:pPr>
        <w:pStyle w:val="Heading3"/>
      </w:pPr>
      <w:bookmarkStart w:id="23" w:name="_Toc427325062"/>
      <w:r w:rsidRPr="00A2318D">
        <w:t>Build Label or Number</w:t>
      </w:r>
      <w:bookmarkEnd w:id="23"/>
    </w:p>
    <w:p w:rsidR="00A2318D" w:rsidRPr="00A2318D" w:rsidRDefault="00A2318D" w:rsidP="00CA12A2">
      <w:pPr>
        <w:pStyle w:val="BodyText"/>
      </w:pPr>
      <w:proofErr w:type="gramStart"/>
      <w:r w:rsidRPr="00A2318D">
        <w:t>The identifier for the derived object or package that was produced for deployment and/or install.</w:t>
      </w:r>
      <w:proofErr w:type="gramEnd"/>
    </w:p>
    <w:p w:rsidR="00675D00" w:rsidRDefault="00675D00" w:rsidP="00675D00">
      <w:pPr>
        <w:pStyle w:val="Caption"/>
        <w:jc w:val="center"/>
      </w:pPr>
      <w:r>
        <w:lastRenderedPageBreak/>
        <w:t xml:space="preserve">Table </w:t>
      </w:r>
      <w:r w:rsidR="00B16D13">
        <w:fldChar w:fldCharType="begin"/>
      </w:r>
      <w:r w:rsidR="00B16D13">
        <w:instrText xml:space="preserve"> SEQ Table \* ARABIC </w:instrText>
      </w:r>
      <w:r w:rsidR="00B16D13">
        <w:fldChar w:fldCharType="separate"/>
      </w:r>
      <w:r w:rsidR="00D9454C">
        <w:rPr>
          <w:noProof/>
        </w:rPr>
        <w:t>6</w:t>
      </w:r>
      <w:r w:rsidR="00B16D13">
        <w:rPr>
          <w:noProof/>
        </w:rPr>
        <w:fldChar w:fldCharType="end"/>
      </w:r>
    </w:p>
    <w:tbl>
      <w:tblPr>
        <w:tblStyle w:val="TableGrid"/>
        <w:tblW w:w="0" w:type="auto"/>
        <w:tblLook w:val="04A0" w:firstRow="1" w:lastRow="0" w:firstColumn="1" w:lastColumn="0" w:noHBand="0" w:noVBand="1"/>
        <w:tblCaption w:val="Build Label or Number"/>
        <w:tblDescription w:val="Build Label or Number detailing Name and Description"/>
      </w:tblPr>
      <w:tblGrid>
        <w:gridCol w:w="4359"/>
        <w:gridCol w:w="5217"/>
      </w:tblGrid>
      <w:tr w:rsidR="00AF2AEC" w:rsidRPr="00AF2AEC" w:rsidTr="00222EBC">
        <w:trPr>
          <w:cantSplit/>
          <w:tblHeader/>
        </w:trPr>
        <w:tc>
          <w:tcPr>
            <w:tcW w:w="4359"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24" w:name="ColumnTitle_14"/>
            <w:bookmarkEnd w:id="24"/>
            <w:r w:rsidRPr="00AF2AEC">
              <w:rPr>
                <w:rFonts w:ascii="Arial" w:hAnsi="Arial" w:cs="Arial"/>
                <w:b/>
                <w:szCs w:val="22"/>
              </w:rPr>
              <w:t>Name</w:t>
            </w:r>
          </w:p>
        </w:tc>
        <w:tc>
          <w:tcPr>
            <w:tcW w:w="5217"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150E12" w:rsidRPr="00AF2AEC" w:rsidTr="00222EBC">
        <w:trPr>
          <w:cantSplit/>
        </w:trPr>
        <w:tc>
          <w:tcPr>
            <w:tcW w:w="4359" w:type="dxa"/>
          </w:tcPr>
          <w:p w:rsidR="00657B6C" w:rsidRPr="00B65DC8" w:rsidRDefault="00657B6C" w:rsidP="00657B6C">
            <w:pPr>
              <w:pStyle w:val="TableText"/>
            </w:pPr>
            <w:r w:rsidRPr="00B65DC8">
              <w:t>Build Name: MOCHA ENH 2 COMBINED BUILD 1.0</w:t>
            </w:r>
          </w:p>
          <w:p w:rsidR="00150E12" w:rsidRPr="00AF2AEC" w:rsidRDefault="006D64F6" w:rsidP="00657B6C">
            <w:pPr>
              <w:spacing w:before="60" w:after="60"/>
              <w:rPr>
                <w:rFonts w:ascii="Arial" w:hAnsi="Arial" w:cs="Arial"/>
                <w:szCs w:val="20"/>
              </w:rPr>
            </w:pPr>
            <w:r>
              <w:rPr>
                <w:rFonts w:ascii="Arial" w:hAnsi="Arial" w:cs="Arial"/>
                <w:szCs w:val="20"/>
              </w:rPr>
              <w:t xml:space="preserve"> </w:t>
            </w:r>
          </w:p>
        </w:tc>
        <w:tc>
          <w:tcPr>
            <w:tcW w:w="5217" w:type="dxa"/>
          </w:tcPr>
          <w:p w:rsidR="00222EBC" w:rsidRDefault="00222EBC" w:rsidP="00150E12">
            <w:pPr>
              <w:spacing w:before="60" w:after="60"/>
              <w:rPr>
                <w:rFonts w:ascii="Arial" w:hAnsi="Arial" w:cs="Arial"/>
                <w:szCs w:val="20"/>
              </w:rPr>
            </w:pPr>
            <w:r w:rsidRPr="00222EBC">
              <w:rPr>
                <w:rFonts w:ascii="Arial" w:hAnsi="Arial" w:cs="Arial"/>
                <w:szCs w:val="20"/>
              </w:rPr>
              <w:t>MOCHA_ENH_2_GMRA_OR_PSJ_PSO_</w:t>
            </w:r>
            <w:r w:rsidR="00DE7A1D" w:rsidRPr="00222EBC">
              <w:rPr>
                <w:rFonts w:ascii="Arial" w:hAnsi="Arial" w:cs="Arial"/>
                <w:szCs w:val="20"/>
              </w:rPr>
              <w:t>V2</w:t>
            </w:r>
            <w:r w:rsidR="00DE7A1D">
              <w:rPr>
                <w:rFonts w:ascii="Arial" w:hAnsi="Arial" w:cs="Arial"/>
                <w:szCs w:val="20"/>
              </w:rPr>
              <w:t>6</w:t>
            </w:r>
            <w:r w:rsidRPr="00222EBC">
              <w:rPr>
                <w:rFonts w:ascii="Arial" w:hAnsi="Arial" w:cs="Arial"/>
                <w:szCs w:val="20"/>
              </w:rPr>
              <w:t xml:space="preserve">.KID.  </w:t>
            </w:r>
            <w:r>
              <w:rPr>
                <w:rFonts w:ascii="Arial" w:hAnsi="Arial" w:cs="Arial"/>
                <w:szCs w:val="20"/>
              </w:rPr>
              <w:t>C</w:t>
            </w:r>
            <w:r w:rsidRPr="00222EBC">
              <w:rPr>
                <w:rFonts w:ascii="Arial" w:hAnsi="Arial" w:cs="Arial"/>
                <w:szCs w:val="20"/>
              </w:rPr>
              <w:t>ontains</w:t>
            </w:r>
            <w:r>
              <w:rPr>
                <w:rFonts w:ascii="Arial" w:hAnsi="Arial" w:cs="Arial"/>
                <w:szCs w:val="20"/>
              </w:rPr>
              <w:t>:</w:t>
            </w:r>
          </w:p>
          <w:p w:rsidR="00222EBC" w:rsidRDefault="00222EBC" w:rsidP="00150E12">
            <w:pPr>
              <w:spacing w:before="60" w:after="60"/>
              <w:rPr>
                <w:rFonts w:ascii="Arial" w:hAnsi="Arial" w:cs="Arial"/>
                <w:szCs w:val="20"/>
              </w:rPr>
            </w:pPr>
            <w:r w:rsidRPr="00222EBC">
              <w:rPr>
                <w:rFonts w:ascii="Arial" w:hAnsi="Arial" w:cs="Arial"/>
                <w:szCs w:val="20"/>
              </w:rPr>
              <w:t xml:space="preserve">PSJ*5*281 </w:t>
            </w:r>
            <w:r w:rsidR="00DE7A1D" w:rsidRPr="00222EBC">
              <w:rPr>
                <w:rFonts w:ascii="Arial" w:hAnsi="Arial" w:cs="Arial"/>
                <w:szCs w:val="20"/>
              </w:rPr>
              <w:t>V3</w:t>
            </w:r>
            <w:r w:rsidR="00DE7A1D">
              <w:rPr>
                <w:rFonts w:ascii="Arial" w:hAnsi="Arial" w:cs="Arial"/>
                <w:szCs w:val="20"/>
              </w:rPr>
              <w:t>1</w:t>
            </w:r>
          </w:p>
          <w:p w:rsidR="00222EBC" w:rsidRDefault="00222EBC" w:rsidP="00150E12">
            <w:pPr>
              <w:spacing w:before="60" w:after="60"/>
              <w:rPr>
                <w:rFonts w:ascii="Arial" w:hAnsi="Arial" w:cs="Arial"/>
                <w:szCs w:val="20"/>
              </w:rPr>
            </w:pPr>
            <w:r w:rsidRPr="00222EBC">
              <w:rPr>
                <w:rFonts w:ascii="Arial" w:hAnsi="Arial" w:cs="Arial"/>
                <w:szCs w:val="20"/>
              </w:rPr>
              <w:t xml:space="preserve">PSO*7*411 </w:t>
            </w:r>
            <w:r w:rsidR="00DE7A1D" w:rsidRPr="00222EBC">
              <w:rPr>
                <w:rFonts w:ascii="Arial" w:hAnsi="Arial" w:cs="Arial"/>
                <w:szCs w:val="20"/>
              </w:rPr>
              <w:t>V2</w:t>
            </w:r>
            <w:r w:rsidR="00DE7A1D">
              <w:rPr>
                <w:rFonts w:ascii="Arial" w:hAnsi="Arial" w:cs="Arial"/>
                <w:szCs w:val="20"/>
              </w:rPr>
              <w:t>7</w:t>
            </w:r>
          </w:p>
          <w:p w:rsidR="00222EBC" w:rsidRDefault="00222EBC" w:rsidP="00150E12">
            <w:pPr>
              <w:spacing w:before="60" w:after="60"/>
              <w:rPr>
                <w:rFonts w:ascii="Arial" w:hAnsi="Arial" w:cs="Arial"/>
                <w:szCs w:val="20"/>
              </w:rPr>
            </w:pPr>
            <w:r w:rsidRPr="00222EBC">
              <w:rPr>
                <w:rFonts w:ascii="Arial" w:hAnsi="Arial" w:cs="Arial"/>
                <w:szCs w:val="20"/>
              </w:rPr>
              <w:t>OR*3*269 V21</w:t>
            </w:r>
          </w:p>
          <w:p w:rsidR="00DE7A1D" w:rsidRDefault="00222EBC" w:rsidP="00150E12">
            <w:pPr>
              <w:spacing w:before="60" w:after="60"/>
              <w:rPr>
                <w:rFonts w:ascii="Arial" w:hAnsi="Arial" w:cs="Arial"/>
                <w:szCs w:val="20"/>
              </w:rPr>
            </w:pPr>
            <w:r w:rsidRPr="00222EBC">
              <w:rPr>
                <w:rFonts w:ascii="Arial" w:hAnsi="Arial" w:cs="Arial"/>
                <w:szCs w:val="20"/>
              </w:rPr>
              <w:t>GMRA*4*46 V18</w:t>
            </w:r>
          </w:p>
          <w:p w:rsidR="00413350" w:rsidRPr="00AF2AEC" w:rsidRDefault="00413350" w:rsidP="00DE7A1D">
            <w:pPr>
              <w:spacing w:before="60" w:after="60"/>
              <w:rPr>
                <w:rFonts w:ascii="Arial" w:hAnsi="Arial" w:cs="Arial"/>
                <w:szCs w:val="20"/>
              </w:rPr>
            </w:pPr>
          </w:p>
        </w:tc>
      </w:tr>
      <w:tr w:rsidR="00222EBC" w:rsidRPr="00AF2AEC" w:rsidTr="00222EBC">
        <w:trPr>
          <w:cantSplit/>
        </w:trPr>
        <w:tc>
          <w:tcPr>
            <w:tcW w:w="4359" w:type="dxa"/>
          </w:tcPr>
          <w:p w:rsidR="00222EBC" w:rsidRDefault="00222EBC" w:rsidP="00222EBC">
            <w:pPr>
              <w:pStyle w:val="TableText"/>
            </w:pPr>
            <w:r w:rsidRPr="007361B9">
              <w:rPr>
                <w:sz w:val="24"/>
                <w:szCs w:val="24"/>
              </w:rPr>
              <w:t xml:space="preserve">OR*3*395 Test V7 </w:t>
            </w:r>
          </w:p>
        </w:tc>
        <w:tc>
          <w:tcPr>
            <w:tcW w:w="5217" w:type="dxa"/>
          </w:tcPr>
          <w:p w:rsidR="00222EBC" w:rsidRPr="00222EBC" w:rsidRDefault="00222EBC" w:rsidP="00150E12">
            <w:pPr>
              <w:spacing w:before="60" w:after="60"/>
              <w:rPr>
                <w:rFonts w:ascii="Arial" w:hAnsi="Arial" w:cs="Arial"/>
                <w:sz w:val="24"/>
              </w:rPr>
            </w:pPr>
            <w:r w:rsidRPr="00222EBC">
              <w:rPr>
                <w:rFonts w:ascii="Arial" w:hAnsi="Arial" w:cs="Arial"/>
                <w:sz w:val="24"/>
              </w:rPr>
              <w:t xml:space="preserve">OR*3*395 Test V7 </w:t>
            </w:r>
          </w:p>
        </w:tc>
      </w:tr>
      <w:tr w:rsidR="00222EBC" w:rsidRPr="00AF2AEC" w:rsidTr="00222EBC">
        <w:trPr>
          <w:cantSplit/>
        </w:trPr>
        <w:tc>
          <w:tcPr>
            <w:tcW w:w="4359" w:type="dxa"/>
          </w:tcPr>
          <w:p w:rsidR="00222EBC" w:rsidRDefault="00222EBC" w:rsidP="00222EBC">
            <w:pPr>
              <w:pStyle w:val="TableText"/>
            </w:pPr>
            <w:r w:rsidRPr="007361B9">
              <w:rPr>
                <w:sz w:val="24"/>
                <w:szCs w:val="24"/>
              </w:rPr>
              <w:t xml:space="preserve">PSS*1*175 Test V6 </w:t>
            </w:r>
          </w:p>
        </w:tc>
        <w:tc>
          <w:tcPr>
            <w:tcW w:w="5217" w:type="dxa"/>
          </w:tcPr>
          <w:p w:rsidR="00222EBC" w:rsidRPr="00222EBC" w:rsidRDefault="00222EBC" w:rsidP="00150E12">
            <w:pPr>
              <w:spacing w:before="60" w:after="60"/>
              <w:rPr>
                <w:rFonts w:ascii="Arial" w:hAnsi="Arial" w:cs="Arial"/>
                <w:sz w:val="24"/>
              </w:rPr>
            </w:pPr>
            <w:r w:rsidRPr="00222EBC">
              <w:rPr>
                <w:rFonts w:ascii="Arial" w:hAnsi="Arial" w:cs="Arial"/>
                <w:sz w:val="24"/>
              </w:rPr>
              <w:t xml:space="preserve">PSS*1*175 Test V6 </w:t>
            </w:r>
          </w:p>
        </w:tc>
      </w:tr>
      <w:tr w:rsidR="00222EBC" w:rsidRPr="00AF2AEC" w:rsidTr="00222EBC">
        <w:trPr>
          <w:cantSplit/>
        </w:trPr>
        <w:tc>
          <w:tcPr>
            <w:tcW w:w="4359" w:type="dxa"/>
          </w:tcPr>
          <w:p w:rsidR="00222EBC" w:rsidRDefault="00222EBC" w:rsidP="00657B6C">
            <w:pPr>
              <w:pStyle w:val="TableText"/>
            </w:pPr>
            <w:r w:rsidRPr="007361B9">
              <w:rPr>
                <w:sz w:val="24"/>
                <w:szCs w:val="24"/>
              </w:rPr>
              <w:t>PSJ*5*320</w:t>
            </w:r>
          </w:p>
        </w:tc>
        <w:tc>
          <w:tcPr>
            <w:tcW w:w="5217" w:type="dxa"/>
          </w:tcPr>
          <w:p w:rsidR="00222EBC" w:rsidRPr="00222EBC" w:rsidRDefault="00222EBC" w:rsidP="00150E12">
            <w:pPr>
              <w:spacing w:before="60" w:after="60"/>
              <w:rPr>
                <w:rFonts w:ascii="Arial" w:hAnsi="Arial" w:cs="Arial"/>
                <w:sz w:val="24"/>
              </w:rPr>
            </w:pPr>
            <w:r w:rsidRPr="00222EBC">
              <w:rPr>
                <w:rFonts w:ascii="Arial" w:hAnsi="Arial" w:cs="Arial"/>
                <w:sz w:val="24"/>
              </w:rPr>
              <w:t>PSJ*5*320</w:t>
            </w:r>
          </w:p>
        </w:tc>
      </w:tr>
      <w:tr w:rsidR="00222EBC" w:rsidRPr="00AF2AEC" w:rsidTr="00222EBC">
        <w:trPr>
          <w:cantSplit/>
        </w:trPr>
        <w:tc>
          <w:tcPr>
            <w:tcW w:w="4359" w:type="dxa"/>
          </w:tcPr>
          <w:p w:rsidR="00222EBC" w:rsidRDefault="00222EBC" w:rsidP="00657B6C">
            <w:pPr>
              <w:pStyle w:val="TableText"/>
            </w:pPr>
            <w:r>
              <w:rPr>
                <w:sz w:val="24"/>
                <w:szCs w:val="24"/>
              </w:rPr>
              <w:t>BPS_1_19_PSO_IB.KID</w:t>
            </w:r>
          </w:p>
        </w:tc>
        <w:tc>
          <w:tcPr>
            <w:tcW w:w="5217" w:type="dxa"/>
          </w:tcPr>
          <w:p w:rsidR="00222EBC" w:rsidRPr="00222EBC" w:rsidRDefault="00222EBC" w:rsidP="00150E12">
            <w:pPr>
              <w:spacing w:before="60" w:after="60"/>
              <w:rPr>
                <w:rFonts w:ascii="Arial" w:hAnsi="Arial" w:cs="Arial"/>
              </w:rPr>
            </w:pPr>
            <w:r>
              <w:rPr>
                <w:sz w:val="24"/>
              </w:rPr>
              <w:t xml:space="preserve"> </w:t>
            </w:r>
            <w:r w:rsidRPr="00222EBC">
              <w:rPr>
                <w:rFonts w:ascii="Arial" w:hAnsi="Arial" w:cs="Arial"/>
                <w:sz w:val="24"/>
              </w:rPr>
              <w:t>PSO*7*427</w:t>
            </w:r>
          </w:p>
        </w:tc>
      </w:tr>
    </w:tbl>
    <w:p w:rsidR="00312A94" w:rsidRDefault="00312A94" w:rsidP="00A06F14">
      <w:pPr>
        <w:pStyle w:val="Heading1"/>
      </w:pPr>
    </w:p>
    <w:p w:rsidR="00A06F14" w:rsidRDefault="00A06F14" w:rsidP="00A06F14">
      <w:pPr>
        <w:pStyle w:val="Heading1"/>
      </w:pPr>
      <w:bookmarkStart w:id="25" w:name="_Toc427325063"/>
      <w:r w:rsidRPr="00A06F14">
        <w:t>Build and Packaging</w:t>
      </w:r>
      <w:bookmarkEnd w:id="25"/>
      <w:r w:rsidRPr="00A06F14">
        <w:t xml:space="preserve"> </w:t>
      </w:r>
    </w:p>
    <w:p w:rsidR="00A06F14" w:rsidRPr="00A06F14" w:rsidRDefault="00A06F14" w:rsidP="00A06F14">
      <w:pPr>
        <w:pStyle w:val="Heading2"/>
        <w:rPr>
          <w:sz w:val="36"/>
          <w:szCs w:val="32"/>
        </w:rPr>
      </w:pPr>
      <w:bookmarkStart w:id="26" w:name="_Toc427325064"/>
      <w:r w:rsidRPr="00A06F14">
        <w:t>Build Logs</w:t>
      </w:r>
      <w:bookmarkEnd w:id="26"/>
    </w:p>
    <w:p w:rsidR="00CA4EF0" w:rsidRPr="004C10C1" w:rsidRDefault="00F379AC" w:rsidP="00675D00">
      <w:pPr>
        <w:pStyle w:val="BodyText"/>
        <w:pBdr>
          <w:top w:val="single" w:sz="4" w:space="5" w:color="auto"/>
          <w:left w:val="single" w:sz="4" w:space="4" w:color="auto"/>
          <w:bottom w:val="single" w:sz="4" w:space="1" w:color="auto"/>
          <w:right w:val="single" w:sz="4" w:space="4" w:color="auto"/>
        </w:pBdr>
        <w:rPr>
          <w:rFonts w:ascii="Arial" w:hAnsi="Arial" w:cs="Arial"/>
          <w:sz w:val="22"/>
          <w:szCs w:val="22"/>
        </w:rPr>
      </w:pPr>
      <w:r w:rsidRPr="004C10C1">
        <w:rPr>
          <w:rFonts w:ascii="Arial" w:hAnsi="Arial" w:cs="Arial"/>
          <w:sz w:val="22"/>
          <w:szCs w:val="22"/>
        </w:rPr>
        <w:t>N/A</w:t>
      </w:r>
    </w:p>
    <w:p w:rsidR="00C05E31" w:rsidRDefault="00C05E31" w:rsidP="00A06F14">
      <w:pPr>
        <w:pStyle w:val="Heading2"/>
      </w:pPr>
    </w:p>
    <w:p w:rsidR="00F379AC" w:rsidRPr="00312A94" w:rsidRDefault="00A06F14" w:rsidP="00312A94">
      <w:pPr>
        <w:pStyle w:val="Heading2"/>
        <w:rPr>
          <w:sz w:val="36"/>
          <w:szCs w:val="32"/>
        </w:rPr>
      </w:pPr>
      <w:bookmarkStart w:id="27" w:name="_Toc427325065"/>
      <w:r w:rsidRPr="00A06F14">
        <w:t>Build System/Process Information</w:t>
      </w:r>
      <w:bookmarkEnd w:id="27"/>
      <w:r w:rsidRPr="00A06F14">
        <w:t xml:space="preserve"> </w:t>
      </w:r>
    </w:p>
    <w:p w:rsidR="00CA4EF0" w:rsidRPr="004C10C1" w:rsidRDefault="00504892" w:rsidP="00CA4EF0">
      <w:pPr>
        <w:pStyle w:val="BodyText"/>
        <w:pBdr>
          <w:top w:val="single" w:sz="4" w:space="1" w:color="auto"/>
          <w:left w:val="single" w:sz="4" w:space="4" w:color="auto"/>
          <w:bottom w:val="single" w:sz="4" w:space="1" w:color="auto"/>
          <w:right w:val="single" w:sz="4" w:space="4" w:color="auto"/>
        </w:pBdr>
        <w:rPr>
          <w:rFonts w:ascii="Arial" w:hAnsi="Arial" w:cs="Arial"/>
          <w:sz w:val="22"/>
          <w:szCs w:val="22"/>
        </w:rPr>
      </w:pPr>
      <w:r w:rsidRPr="004C10C1">
        <w:rPr>
          <w:rFonts w:ascii="Arial" w:hAnsi="Arial" w:cs="Arial"/>
          <w:sz w:val="22"/>
          <w:szCs w:val="22"/>
        </w:rPr>
        <w:t>N/A</w:t>
      </w:r>
    </w:p>
    <w:p w:rsidR="00890758" w:rsidRDefault="00890758" w:rsidP="00D477B7">
      <w:pPr>
        <w:pStyle w:val="Heading1"/>
      </w:pPr>
    </w:p>
    <w:p w:rsidR="00D477B7" w:rsidRDefault="00D477B7" w:rsidP="00D477B7">
      <w:pPr>
        <w:pStyle w:val="Heading1"/>
      </w:pPr>
      <w:bookmarkStart w:id="28" w:name="_Toc427325066"/>
      <w:r w:rsidRPr="00D477B7">
        <w:t>Change Tracking</w:t>
      </w:r>
      <w:bookmarkEnd w:id="28"/>
    </w:p>
    <w:p w:rsidR="00675D00" w:rsidRDefault="00675D00" w:rsidP="00675D00">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7</w:t>
      </w:r>
      <w:r w:rsidR="00B16D13">
        <w:rPr>
          <w:noProof/>
        </w:rPr>
        <w:fldChar w:fldCharType="end"/>
      </w:r>
    </w:p>
    <w:tbl>
      <w:tblPr>
        <w:tblStyle w:val="TableGrid4"/>
        <w:tblW w:w="5000" w:type="pct"/>
        <w:tblLook w:val="04A0" w:firstRow="1" w:lastRow="0" w:firstColumn="1" w:lastColumn="0" w:noHBand="0" w:noVBand="1"/>
        <w:tblCaption w:val="Rational ClearQuest Repository Information"/>
        <w:tblDescription w:val="Rational ClearQuest Repository Information, detailing Name, Description, CQ ID, Summary"/>
      </w:tblPr>
      <w:tblGrid>
        <w:gridCol w:w="1880"/>
        <w:gridCol w:w="1697"/>
        <w:gridCol w:w="962"/>
        <w:gridCol w:w="1789"/>
        <w:gridCol w:w="3248"/>
      </w:tblGrid>
      <w:tr w:rsidR="00A2704F" w:rsidRPr="00A2704F" w:rsidTr="00675D00">
        <w:trPr>
          <w:cantSplit/>
          <w:tblHeader/>
        </w:trPr>
        <w:tc>
          <w:tcPr>
            <w:tcW w:w="982" w:type="pct"/>
            <w:shd w:val="clear" w:color="auto" w:fill="EEECE1" w:themeFill="background2"/>
          </w:tcPr>
          <w:p w:rsidR="00A2704F" w:rsidRPr="00A2704F" w:rsidRDefault="00A2704F" w:rsidP="002F7007">
            <w:pPr>
              <w:pStyle w:val="TableHeading"/>
            </w:pPr>
            <w:bookmarkStart w:id="29" w:name="ColumnTitle_15"/>
            <w:bookmarkEnd w:id="29"/>
            <w:r w:rsidRPr="00A2704F">
              <w:t>Change Tracking Tool</w:t>
            </w:r>
          </w:p>
        </w:tc>
        <w:tc>
          <w:tcPr>
            <w:tcW w:w="886" w:type="pct"/>
            <w:shd w:val="clear" w:color="auto" w:fill="EEECE1" w:themeFill="background2"/>
          </w:tcPr>
          <w:p w:rsidR="00A2704F" w:rsidRPr="00A2704F" w:rsidRDefault="00A2704F" w:rsidP="002F7007">
            <w:pPr>
              <w:pStyle w:val="TableHeading"/>
            </w:pPr>
            <w:r w:rsidRPr="00A2704F">
              <w:t>Change Tracking Tool Location</w:t>
            </w:r>
          </w:p>
        </w:tc>
        <w:tc>
          <w:tcPr>
            <w:tcW w:w="502"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934" w:type="pct"/>
            <w:shd w:val="clear" w:color="auto" w:fill="EEECE1" w:themeFill="background2"/>
          </w:tcPr>
          <w:p w:rsidR="00A2704F" w:rsidRPr="00A2704F" w:rsidRDefault="00A2704F" w:rsidP="002F7007">
            <w:pPr>
              <w:pStyle w:val="TableHeading"/>
            </w:pPr>
            <w:r w:rsidRPr="00A2704F">
              <w:t>Change Tracking Tool Access / POC</w:t>
            </w:r>
          </w:p>
        </w:tc>
        <w:tc>
          <w:tcPr>
            <w:tcW w:w="1696"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A2704F" w:rsidRPr="002F7007" w:rsidTr="00675D00">
        <w:trPr>
          <w:cantSplit/>
        </w:trPr>
        <w:tc>
          <w:tcPr>
            <w:tcW w:w="982" w:type="pct"/>
          </w:tcPr>
          <w:p w:rsidR="00AF3EB2" w:rsidRDefault="00AF3EB2" w:rsidP="004C10C1">
            <w:pPr>
              <w:pStyle w:val="TableText"/>
            </w:pPr>
            <w:r>
              <w:t>Rational ClearQuest</w:t>
            </w:r>
          </w:p>
          <w:p w:rsidR="00AF3EB2" w:rsidRPr="004C10C1" w:rsidRDefault="00AF3EB2" w:rsidP="004C10C1">
            <w:pPr>
              <w:pStyle w:val="TableText"/>
            </w:pPr>
            <w:r>
              <w:t>Rational Change and Configuration Management</w:t>
            </w:r>
          </w:p>
        </w:tc>
        <w:tc>
          <w:tcPr>
            <w:tcW w:w="886" w:type="pct"/>
          </w:tcPr>
          <w:p w:rsidR="00AF3EB2" w:rsidRPr="004C10C1" w:rsidRDefault="00AF3EB2" w:rsidP="004C10C1">
            <w:pPr>
              <w:pStyle w:val="TableText"/>
            </w:pPr>
            <w:r>
              <w:t>Hines Data Center</w:t>
            </w:r>
          </w:p>
        </w:tc>
        <w:tc>
          <w:tcPr>
            <w:tcW w:w="502" w:type="pct"/>
          </w:tcPr>
          <w:p w:rsidR="00AF3EB2" w:rsidRPr="004C10C1" w:rsidRDefault="00AF3EB2" w:rsidP="004C10C1">
            <w:pPr>
              <w:pStyle w:val="TableText"/>
            </w:pPr>
            <w:r>
              <w:t>Onsite</w:t>
            </w:r>
          </w:p>
        </w:tc>
        <w:tc>
          <w:tcPr>
            <w:tcW w:w="934" w:type="pct"/>
          </w:tcPr>
          <w:p w:rsidR="00AF3EB2" w:rsidRPr="004C10C1" w:rsidRDefault="00AF3EB2" w:rsidP="004C10C1">
            <w:pPr>
              <w:pStyle w:val="TableText"/>
            </w:pPr>
            <w:r>
              <w:t>VA Rational Tools Team</w:t>
            </w:r>
          </w:p>
        </w:tc>
        <w:tc>
          <w:tcPr>
            <w:tcW w:w="1696" w:type="pct"/>
          </w:tcPr>
          <w:p w:rsidR="00AF3EB2" w:rsidRPr="004C10C1" w:rsidRDefault="00B16D13" w:rsidP="004C10C1">
            <w:pPr>
              <w:pStyle w:val="TableText"/>
            </w:pPr>
            <w:hyperlink r:id="rId20" w:history="1">
              <w:r w:rsidR="00AF3EB2" w:rsidRPr="00292DC4">
                <w:rPr>
                  <w:rStyle w:val="Hyperlink"/>
                </w:rPr>
                <w:t>http://vista.domain.ext/tools/sr/</w:t>
              </w:r>
            </w:hyperlink>
          </w:p>
        </w:tc>
      </w:tr>
    </w:tbl>
    <w:p w:rsidR="00890758" w:rsidRDefault="00890758" w:rsidP="002F7007">
      <w:pPr>
        <w:pStyle w:val="Heading2"/>
      </w:pPr>
    </w:p>
    <w:p w:rsidR="00A2704F" w:rsidRDefault="002F7007" w:rsidP="002F7007">
      <w:pPr>
        <w:pStyle w:val="Heading2"/>
      </w:pPr>
      <w:bookmarkStart w:id="30" w:name="_Toc427325067"/>
      <w:r w:rsidRPr="002F7007">
        <w:t>Rational ClearQuest Repository Information</w:t>
      </w:r>
      <w:bookmarkEnd w:id="30"/>
    </w:p>
    <w:p w:rsidR="004A3136" w:rsidRDefault="004A3136" w:rsidP="004A3136">
      <w:pPr>
        <w:pStyle w:val="BodyText"/>
      </w:pPr>
      <w:r>
        <w:t xml:space="preserve">This section lists Remedy tickets, Patient Safety issue, and </w:t>
      </w:r>
      <w:r w:rsidR="0008106D">
        <w:t xml:space="preserve">CRs / </w:t>
      </w:r>
      <w:r>
        <w:t xml:space="preserve">CCRs that were included in the release. </w:t>
      </w:r>
    </w:p>
    <w:p w:rsidR="004A3136" w:rsidRPr="004A3136" w:rsidRDefault="004A3136" w:rsidP="004A3136">
      <w:pPr>
        <w:pStyle w:val="Caption"/>
        <w:jc w:val="center"/>
        <w:rPr>
          <w:rFonts w:eastAsia="SimSun"/>
        </w:rPr>
      </w:pPr>
      <w:r w:rsidRPr="00120953">
        <w:rPr>
          <w:rFonts w:eastAsia="SimSun"/>
        </w:rPr>
        <w:t xml:space="preserve">Table </w:t>
      </w:r>
      <w:r w:rsidRPr="00120953">
        <w:rPr>
          <w:rFonts w:eastAsia="SimSun"/>
        </w:rPr>
        <w:fldChar w:fldCharType="begin"/>
      </w:r>
      <w:r w:rsidRPr="00120953">
        <w:rPr>
          <w:rFonts w:eastAsia="SimSun"/>
        </w:rPr>
        <w:instrText xml:space="preserve"> SEQ Table \* ARABIC </w:instrText>
      </w:r>
      <w:r w:rsidRPr="00120953">
        <w:rPr>
          <w:rFonts w:eastAsia="SimSun"/>
        </w:rPr>
        <w:fldChar w:fldCharType="separate"/>
      </w:r>
      <w:r w:rsidR="00D9454C">
        <w:rPr>
          <w:rFonts w:eastAsia="SimSun"/>
          <w:noProof/>
        </w:rPr>
        <w:t>8</w:t>
      </w:r>
      <w:r w:rsidRPr="00120953">
        <w:rPr>
          <w:rFonts w:eastAsia="SimSun"/>
        </w:rPr>
        <w:fldChar w:fldCharType="end"/>
      </w:r>
      <w:r w:rsidRPr="00120953">
        <w:rPr>
          <w:rFonts w:eastAsia="SimSun"/>
        </w:rPr>
        <w:t xml:space="preserve"> - </w:t>
      </w:r>
      <w:r>
        <w:rPr>
          <w:rFonts w:eastAsia="SimSun"/>
        </w:rPr>
        <w:t>Remedy</w:t>
      </w:r>
    </w:p>
    <w:tbl>
      <w:tblPr>
        <w:tblStyle w:val="TableGrid4"/>
        <w:tblW w:w="5000" w:type="pct"/>
        <w:tblLook w:val="04A0" w:firstRow="1" w:lastRow="0" w:firstColumn="1" w:lastColumn="0" w:noHBand="0" w:noVBand="1"/>
        <w:tblCaption w:val="Rational ClearQuest Repository Information"/>
        <w:tblDescription w:val="Rational ClearQuest Repository Information, detailing Name and Description"/>
      </w:tblPr>
      <w:tblGrid>
        <w:gridCol w:w="2224"/>
        <w:gridCol w:w="7352"/>
      </w:tblGrid>
      <w:tr w:rsidR="002F7007" w:rsidRPr="002F7007" w:rsidTr="008405C0">
        <w:trPr>
          <w:cantSplit/>
          <w:tblHeader/>
        </w:trPr>
        <w:tc>
          <w:tcPr>
            <w:tcW w:w="1161" w:type="pct"/>
            <w:shd w:val="clear" w:color="auto" w:fill="F2F2F2" w:themeFill="background1" w:themeFillShade="F2"/>
          </w:tcPr>
          <w:p w:rsidR="002F7007" w:rsidRPr="002F7007" w:rsidRDefault="002F7007" w:rsidP="002F7007">
            <w:pPr>
              <w:pStyle w:val="TableHeading"/>
              <w:rPr>
                <w:rFonts w:asciiTheme="minorHAnsi" w:hAnsiTheme="minorHAnsi" w:cstheme="minorBidi"/>
              </w:rPr>
            </w:pPr>
            <w:bookmarkStart w:id="31" w:name="ColumnTitle_16"/>
            <w:bookmarkEnd w:id="31"/>
            <w:r w:rsidRPr="002F7007">
              <w:t>Name</w:t>
            </w:r>
          </w:p>
        </w:tc>
        <w:tc>
          <w:tcPr>
            <w:tcW w:w="3839" w:type="pct"/>
            <w:shd w:val="clear" w:color="auto" w:fill="F2F2F2" w:themeFill="background1" w:themeFillShade="F2"/>
          </w:tcPr>
          <w:p w:rsidR="002F7007" w:rsidRPr="002F7007" w:rsidRDefault="002F7007" w:rsidP="002F7007">
            <w:pPr>
              <w:pStyle w:val="TableHeading"/>
              <w:rPr>
                <w:rFonts w:asciiTheme="minorHAnsi" w:hAnsiTheme="minorHAnsi" w:cstheme="minorBidi"/>
                <w:iCs/>
              </w:rPr>
            </w:pPr>
            <w:r w:rsidRPr="002F7007">
              <w:rPr>
                <w:iCs/>
              </w:rPr>
              <w:t>Description</w:t>
            </w:r>
          </w:p>
        </w:tc>
      </w:tr>
      <w:tr w:rsidR="00A2704F" w:rsidRPr="00A2704F" w:rsidTr="008405C0">
        <w:trPr>
          <w:cantSplit/>
        </w:trPr>
        <w:tc>
          <w:tcPr>
            <w:tcW w:w="1161" w:type="pct"/>
          </w:tcPr>
          <w:p w:rsidR="00A2704F" w:rsidRPr="002F7007" w:rsidRDefault="00A2704F" w:rsidP="002F7007">
            <w:pPr>
              <w:pStyle w:val="TableText"/>
              <w:rPr>
                <w:b/>
              </w:rPr>
            </w:pPr>
            <w:proofErr w:type="spellStart"/>
            <w:r w:rsidRPr="002F7007">
              <w:rPr>
                <w:b/>
              </w:rPr>
              <w:t>ClearQuest</w:t>
            </w:r>
            <w:proofErr w:type="spellEnd"/>
            <w:r w:rsidRPr="002F7007">
              <w:rPr>
                <w:b/>
              </w:rPr>
              <w:t xml:space="preserve"> Product </w:t>
            </w:r>
            <w:proofErr w:type="spellStart"/>
            <w:r w:rsidRPr="002F7007">
              <w:rPr>
                <w:b/>
              </w:rPr>
              <w:t>DataBase</w:t>
            </w:r>
            <w:proofErr w:type="spellEnd"/>
          </w:p>
        </w:tc>
        <w:tc>
          <w:tcPr>
            <w:tcW w:w="3839" w:type="pct"/>
          </w:tcPr>
          <w:p w:rsidR="000923B1" w:rsidRPr="000923B1" w:rsidRDefault="000923B1" w:rsidP="004C10C1">
            <w:pPr>
              <w:pStyle w:val="TableText"/>
              <w:rPr>
                <w:rFonts w:ascii="Times New Roman" w:hAnsi="Times New Roman" w:cs="Times New Roman"/>
              </w:rPr>
            </w:pPr>
            <w:r w:rsidRPr="004C10C1">
              <w:rPr>
                <w:szCs w:val="20"/>
              </w:rPr>
              <w:t xml:space="preserve">2003.06.00/ </w:t>
            </w:r>
            <w:r>
              <w:t>PHARM</w:t>
            </w:r>
            <w:r w:rsidRPr="002F7007">
              <w:rPr>
                <w:rFonts w:ascii="Times New Roman" w:hAnsi="Times New Roman" w:cs="Times New Roman"/>
              </w:rPr>
              <w:t xml:space="preserve">  </w:t>
            </w:r>
          </w:p>
        </w:tc>
      </w:tr>
      <w:tr w:rsidR="00A2704F" w:rsidRPr="00A2704F" w:rsidTr="008405C0">
        <w:trPr>
          <w:cantSplit/>
        </w:trPr>
        <w:tc>
          <w:tcPr>
            <w:tcW w:w="1161" w:type="pct"/>
          </w:tcPr>
          <w:p w:rsidR="00A2704F" w:rsidRPr="002F7007" w:rsidRDefault="00A2704F" w:rsidP="002F7007">
            <w:pPr>
              <w:pStyle w:val="TableText"/>
              <w:rPr>
                <w:b/>
              </w:rPr>
            </w:pPr>
            <w:r w:rsidRPr="002F7007">
              <w:rPr>
                <w:b/>
              </w:rPr>
              <w:t>ClearQuest (Web URL)</w:t>
            </w:r>
          </w:p>
        </w:tc>
        <w:tc>
          <w:tcPr>
            <w:tcW w:w="3839" w:type="pct"/>
          </w:tcPr>
          <w:p w:rsidR="000923B1" w:rsidRPr="004C10C1" w:rsidRDefault="00B16D13" w:rsidP="004C10C1">
            <w:pPr>
              <w:pStyle w:val="TableText"/>
            </w:pPr>
            <w:hyperlink r:id="rId21" w:history="1">
              <w:r w:rsidR="000923B1" w:rsidRPr="00C32D72">
                <w:rPr>
                  <w:rStyle w:val="Hyperlink"/>
                </w:rPr>
                <w:t>http://server_1234.vha.domain.ext:81/cqweb</w:t>
              </w:r>
            </w:hyperlink>
          </w:p>
        </w:tc>
      </w:tr>
      <w:tr w:rsidR="00A2704F" w:rsidRPr="00A2704F" w:rsidTr="008405C0">
        <w:trPr>
          <w:cantSplit/>
        </w:trPr>
        <w:tc>
          <w:tcPr>
            <w:tcW w:w="1161" w:type="pct"/>
          </w:tcPr>
          <w:p w:rsidR="00A2704F" w:rsidRPr="002F7007" w:rsidRDefault="00A2704F" w:rsidP="002F7007">
            <w:pPr>
              <w:pStyle w:val="TableText"/>
              <w:rPr>
                <w:b/>
              </w:rPr>
            </w:pPr>
            <w:r w:rsidRPr="002F7007">
              <w:rPr>
                <w:b/>
              </w:rPr>
              <w:t>Query or Condition Definition</w:t>
            </w:r>
          </w:p>
        </w:tc>
        <w:tc>
          <w:tcPr>
            <w:tcW w:w="3839" w:type="pct"/>
          </w:tcPr>
          <w:p w:rsidR="000923B1" w:rsidRDefault="000923B1" w:rsidP="00F379AC">
            <w:pPr>
              <w:pStyle w:val="InstructionalTable"/>
              <w:rPr>
                <w:rFonts w:ascii="Times New Roman" w:hAnsi="Times New Roman" w:cs="Times New Roman"/>
              </w:rPr>
            </w:pPr>
          </w:p>
          <w:p w:rsidR="00F379AC" w:rsidRPr="004C10C1" w:rsidRDefault="00F379AC" w:rsidP="004C10C1">
            <w:pPr>
              <w:pStyle w:val="TableText"/>
            </w:pPr>
            <w:r>
              <w:t>PHARM</w:t>
            </w:r>
          </w:p>
        </w:tc>
      </w:tr>
    </w:tbl>
    <w:p w:rsidR="00584259" w:rsidRDefault="00584259">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584259" w:rsidRDefault="00584259">
      <w:pPr>
        <w:rPr>
          <w:sz w:val="2"/>
          <w:szCs w:val="2"/>
        </w:rPr>
      </w:pPr>
    </w:p>
    <w:p w:rsidR="00584259" w:rsidRDefault="00584259">
      <w:pPr>
        <w:rPr>
          <w:sz w:val="2"/>
          <w:szCs w:val="2"/>
        </w:rPr>
      </w:pPr>
    </w:p>
    <w:tbl>
      <w:tblPr>
        <w:tblStyle w:val="TableGrid4"/>
        <w:tblW w:w="5000" w:type="pct"/>
        <w:tblLook w:val="04A0" w:firstRow="1" w:lastRow="0" w:firstColumn="1" w:lastColumn="0" w:noHBand="0" w:noVBand="1"/>
        <w:tblCaption w:val="Rational ClearQuest Repository Information"/>
        <w:tblDescription w:val="Rational ClearQuest Repository Information, deetailing CQ ID and Summary&#10;"/>
      </w:tblPr>
      <w:tblGrid>
        <w:gridCol w:w="2224"/>
        <w:gridCol w:w="7352"/>
      </w:tblGrid>
      <w:tr w:rsidR="00584259" w:rsidRPr="00A2704F" w:rsidTr="00C02069">
        <w:trPr>
          <w:cantSplit/>
          <w:tblHeader/>
        </w:trPr>
        <w:tc>
          <w:tcPr>
            <w:tcW w:w="1161" w:type="pct"/>
            <w:shd w:val="clear" w:color="auto" w:fill="F2F2F2" w:themeFill="background1" w:themeFillShade="F2"/>
          </w:tcPr>
          <w:p w:rsidR="00584259" w:rsidRPr="00A2704F" w:rsidRDefault="00584259" w:rsidP="00584259">
            <w:pPr>
              <w:pStyle w:val="TableHeading"/>
            </w:pPr>
            <w:r>
              <w:t>CQ I</w:t>
            </w:r>
            <w:r w:rsidRPr="00A2704F">
              <w:t>D</w:t>
            </w:r>
          </w:p>
        </w:tc>
        <w:tc>
          <w:tcPr>
            <w:tcW w:w="3839" w:type="pct"/>
            <w:shd w:val="clear" w:color="auto" w:fill="F2F2F2" w:themeFill="background1" w:themeFillShade="F2"/>
          </w:tcPr>
          <w:p w:rsidR="00584259" w:rsidRPr="00A2704F" w:rsidRDefault="00584259" w:rsidP="00C02069">
            <w:pPr>
              <w:pStyle w:val="TableHeading"/>
            </w:pPr>
            <w:r w:rsidRPr="00A2704F">
              <w:t>Summary</w:t>
            </w:r>
          </w:p>
        </w:tc>
      </w:tr>
      <w:tr w:rsidR="00584259" w:rsidRPr="0016530D" w:rsidTr="00C02069">
        <w:trPr>
          <w:cantSplit/>
        </w:trPr>
        <w:tc>
          <w:tcPr>
            <w:tcW w:w="1161" w:type="pct"/>
          </w:tcPr>
          <w:p w:rsidR="00584259" w:rsidRPr="00B65DC8" w:rsidRDefault="00584259" w:rsidP="00C02069">
            <w:pPr>
              <w:pStyle w:val="TableText"/>
            </w:pPr>
            <w:r w:rsidRPr="00B65DC8">
              <w:t>2987</w:t>
            </w:r>
          </w:p>
        </w:tc>
        <w:tc>
          <w:tcPr>
            <w:tcW w:w="3839" w:type="pct"/>
          </w:tcPr>
          <w:p w:rsidR="00584259" w:rsidRPr="00B65DC8" w:rsidRDefault="00584259" w:rsidP="00C02069">
            <w:pPr>
              <w:pStyle w:val="TableText"/>
            </w:pPr>
            <w:r w:rsidRPr="00B65DC8">
              <w:t>IP CPRS UD Aminoglycoside Scenario 2.4.1</w:t>
            </w:r>
          </w:p>
        </w:tc>
      </w:tr>
      <w:tr w:rsidR="00584259" w:rsidRPr="00A2704F" w:rsidTr="00C02069">
        <w:trPr>
          <w:cantSplit/>
        </w:trPr>
        <w:tc>
          <w:tcPr>
            <w:tcW w:w="1161" w:type="pct"/>
          </w:tcPr>
          <w:p w:rsidR="00584259" w:rsidRPr="00AA1FBD" w:rsidRDefault="00584259" w:rsidP="00C02069">
            <w:pPr>
              <w:pStyle w:val="TableText"/>
            </w:pPr>
            <w:r w:rsidRPr="00AA1FBD">
              <w:t>5692</w:t>
            </w:r>
          </w:p>
        </w:tc>
        <w:tc>
          <w:tcPr>
            <w:tcW w:w="3839" w:type="pct"/>
          </w:tcPr>
          <w:p w:rsidR="00584259" w:rsidRPr="00AA1FBD" w:rsidRDefault="00584259" w:rsidP="00C02069">
            <w:pPr>
              <w:pStyle w:val="TableText"/>
            </w:pPr>
            <w:r w:rsidRPr="00AA1FBD">
              <w:t>Add functionality to use Clinical Reminder based order checks in pharmacy order entry</w:t>
            </w:r>
            <w:r>
              <w:t>.</w:t>
            </w:r>
          </w:p>
        </w:tc>
      </w:tr>
      <w:tr w:rsidR="00584259" w:rsidRPr="00A2704F" w:rsidTr="00C02069">
        <w:trPr>
          <w:cantSplit/>
        </w:trPr>
        <w:tc>
          <w:tcPr>
            <w:tcW w:w="1161" w:type="pct"/>
          </w:tcPr>
          <w:p w:rsidR="00584259" w:rsidRPr="00AA1FBD" w:rsidRDefault="00584259" w:rsidP="00C02069">
            <w:pPr>
              <w:pStyle w:val="TableText"/>
            </w:pPr>
            <w:r>
              <w:t>5828</w:t>
            </w:r>
          </w:p>
        </w:tc>
        <w:tc>
          <w:tcPr>
            <w:tcW w:w="3839" w:type="pct"/>
          </w:tcPr>
          <w:p w:rsidR="00584259" w:rsidRPr="00AA1FBD" w:rsidRDefault="00584259" w:rsidP="00C02069">
            <w:pPr>
              <w:pStyle w:val="TableText"/>
            </w:pPr>
            <w:r w:rsidRPr="00170259">
              <w:t xml:space="preserve">Order Checks against a Patient’s Active Medication Profile - </w:t>
            </w:r>
            <w:r>
              <w:t>A</w:t>
            </w:r>
            <w:r w:rsidRPr="00170259">
              <w:t xml:space="preserve">dd order status to order check messages </w:t>
            </w:r>
            <w:r>
              <w:t>-</w:t>
            </w:r>
            <w:r w:rsidRPr="00170259">
              <w:t xml:space="preserve"> Outpatient</w:t>
            </w:r>
            <w:r>
              <w:t>.</w:t>
            </w:r>
          </w:p>
        </w:tc>
      </w:tr>
      <w:tr w:rsidR="00584259" w:rsidRPr="00A2704F" w:rsidTr="00C02069">
        <w:trPr>
          <w:cantSplit/>
        </w:trPr>
        <w:tc>
          <w:tcPr>
            <w:tcW w:w="1161" w:type="pct"/>
          </w:tcPr>
          <w:p w:rsidR="00584259" w:rsidRPr="00AA1FBD" w:rsidRDefault="00584259" w:rsidP="00C02069">
            <w:pPr>
              <w:pStyle w:val="TableText"/>
            </w:pPr>
            <w:r w:rsidRPr="00AA1FBD">
              <w:t>5980</w:t>
            </w:r>
          </w:p>
        </w:tc>
        <w:tc>
          <w:tcPr>
            <w:tcW w:w="3839" w:type="pct"/>
          </w:tcPr>
          <w:p w:rsidR="00584259" w:rsidRPr="00AA1FBD" w:rsidRDefault="00584259" w:rsidP="00C02069">
            <w:pPr>
              <w:pStyle w:val="TableText"/>
            </w:pPr>
            <w:r w:rsidRPr="00AA1FBD">
              <w:t xml:space="preserve">Order Checks against a Patient’s Active Medication Profile - add order status to order check messages </w:t>
            </w:r>
            <w:r>
              <w:t>-</w:t>
            </w:r>
            <w:r w:rsidRPr="00AA1FBD">
              <w:t xml:space="preserve"> Inpatient</w:t>
            </w:r>
            <w:r>
              <w:t>.</w:t>
            </w:r>
          </w:p>
        </w:tc>
      </w:tr>
      <w:tr w:rsidR="00584259" w:rsidRPr="00A2704F" w:rsidTr="00C02069">
        <w:trPr>
          <w:cantSplit/>
        </w:trPr>
        <w:tc>
          <w:tcPr>
            <w:tcW w:w="1161" w:type="pct"/>
          </w:tcPr>
          <w:p w:rsidR="00584259" w:rsidRPr="00B65DC8" w:rsidRDefault="00584259" w:rsidP="00C02069">
            <w:pPr>
              <w:pStyle w:val="TableText"/>
            </w:pPr>
            <w:r w:rsidRPr="00B65DC8">
              <w:t>6124</w:t>
            </w:r>
          </w:p>
        </w:tc>
        <w:tc>
          <w:tcPr>
            <w:tcW w:w="3839" w:type="pct"/>
          </w:tcPr>
          <w:p w:rsidR="00584259" w:rsidRPr="00B65DC8" w:rsidRDefault="00584259" w:rsidP="00C02069">
            <w:pPr>
              <w:pStyle w:val="TableText"/>
            </w:pPr>
            <w:r w:rsidRPr="00B65DC8">
              <w:t>BUN scenario and the “Dangerous meds” alert did not fire</w:t>
            </w:r>
            <w:r>
              <w:t>.</w:t>
            </w:r>
          </w:p>
        </w:tc>
      </w:tr>
      <w:tr w:rsidR="00584259" w:rsidRPr="00A2704F" w:rsidTr="00C02069">
        <w:trPr>
          <w:cantSplit/>
        </w:trPr>
        <w:tc>
          <w:tcPr>
            <w:tcW w:w="1161" w:type="pct"/>
          </w:tcPr>
          <w:p w:rsidR="00584259" w:rsidRPr="00B65DC8" w:rsidRDefault="00584259" w:rsidP="00C02069">
            <w:pPr>
              <w:pStyle w:val="TableText"/>
            </w:pPr>
            <w:r w:rsidRPr="00B65DC8">
              <w:t>6128</w:t>
            </w:r>
          </w:p>
        </w:tc>
        <w:tc>
          <w:tcPr>
            <w:tcW w:w="3839" w:type="pct"/>
          </w:tcPr>
          <w:p w:rsidR="00584259" w:rsidRPr="00B65DC8" w:rsidRDefault="00584259" w:rsidP="00C02069">
            <w:pPr>
              <w:pStyle w:val="TableText"/>
            </w:pPr>
            <w:r w:rsidRPr="00B65DC8">
              <w:t>Speed Renewal generated two "Press Return to Continue" messages and a scrolling problem.</w:t>
            </w:r>
          </w:p>
        </w:tc>
      </w:tr>
      <w:tr w:rsidR="00584259" w:rsidRPr="00A2704F" w:rsidTr="00C02069">
        <w:trPr>
          <w:cantSplit/>
        </w:trPr>
        <w:tc>
          <w:tcPr>
            <w:tcW w:w="1161" w:type="pct"/>
          </w:tcPr>
          <w:p w:rsidR="00584259" w:rsidRPr="00B65DC8" w:rsidRDefault="00584259" w:rsidP="00C02069">
            <w:pPr>
              <w:pStyle w:val="TableText"/>
            </w:pPr>
            <w:r w:rsidRPr="00B65DC8">
              <w:t>6129</w:t>
            </w:r>
          </w:p>
        </w:tc>
        <w:tc>
          <w:tcPr>
            <w:tcW w:w="3839" w:type="pct"/>
          </w:tcPr>
          <w:p w:rsidR="00584259" w:rsidRPr="00B65DC8" w:rsidRDefault="00584259" w:rsidP="00C02069">
            <w:pPr>
              <w:pStyle w:val="TableText"/>
            </w:pPr>
            <w:r w:rsidRPr="00B65DC8">
              <w:t>Speed Renew will not process multiple order if first order errors</w:t>
            </w:r>
            <w:r>
              <w:t>.</w:t>
            </w:r>
          </w:p>
        </w:tc>
      </w:tr>
      <w:tr w:rsidR="00584259" w:rsidRPr="00A2704F" w:rsidTr="00C02069">
        <w:trPr>
          <w:cantSplit/>
        </w:trPr>
        <w:tc>
          <w:tcPr>
            <w:tcW w:w="1161" w:type="pct"/>
          </w:tcPr>
          <w:p w:rsidR="00584259" w:rsidRPr="00AA1FBD" w:rsidRDefault="00584259" w:rsidP="00C02069">
            <w:pPr>
              <w:pStyle w:val="TableText"/>
            </w:pPr>
            <w:r w:rsidRPr="00AA1FBD">
              <w:t>6166</w:t>
            </w:r>
          </w:p>
        </w:tc>
        <w:tc>
          <w:tcPr>
            <w:tcW w:w="3839" w:type="pct"/>
          </w:tcPr>
          <w:p w:rsidR="00584259" w:rsidRPr="00AA1FBD" w:rsidRDefault="00584259" w:rsidP="00C02069">
            <w:pPr>
              <w:pStyle w:val="TableText"/>
            </w:pPr>
            <w:r w:rsidRPr="00AA1FBD">
              <w:t>PSO P Option: Medication Profile Header does not display m2 for BSA</w:t>
            </w:r>
            <w:r>
              <w:t>.</w:t>
            </w:r>
          </w:p>
        </w:tc>
      </w:tr>
      <w:tr w:rsidR="00584259" w:rsidRPr="00A2704F" w:rsidTr="00C02069">
        <w:trPr>
          <w:cantSplit/>
        </w:trPr>
        <w:tc>
          <w:tcPr>
            <w:tcW w:w="1161" w:type="pct"/>
          </w:tcPr>
          <w:p w:rsidR="00584259" w:rsidRPr="00AA1FBD" w:rsidRDefault="00584259" w:rsidP="00C02069">
            <w:pPr>
              <w:pStyle w:val="TableText"/>
            </w:pPr>
            <w:r w:rsidRPr="00AA1FBD">
              <w:t>6203</w:t>
            </w:r>
          </w:p>
        </w:tc>
        <w:tc>
          <w:tcPr>
            <w:tcW w:w="3839" w:type="pct"/>
          </w:tcPr>
          <w:p w:rsidR="00584259" w:rsidRPr="00AA1FBD" w:rsidRDefault="00584259" w:rsidP="00C02069">
            <w:pPr>
              <w:pStyle w:val="TableText"/>
            </w:pPr>
            <w:r w:rsidRPr="00AA1FBD">
              <w:t>OP CK Option when a supply item is first on med profile, the CK option displays supply item message</w:t>
            </w:r>
            <w:r>
              <w:t>.</w:t>
            </w:r>
          </w:p>
        </w:tc>
      </w:tr>
      <w:tr w:rsidR="00584259" w:rsidRPr="00A2704F" w:rsidTr="00C02069">
        <w:trPr>
          <w:cantSplit/>
        </w:trPr>
        <w:tc>
          <w:tcPr>
            <w:tcW w:w="1161" w:type="pct"/>
          </w:tcPr>
          <w:p w:rsidR="00584259" w:rsidRPr="00AA1FBD" w:rsidRDefault="00584259" w:rsidP="00C02069">
            <w:pPr>
              <w:pStyle w:val="TableText"/>
            </w:pPr>
            <w:r w:rsidRPr="00AA1FBD">
              <w:t>6205</w:t>
            </w:r>
          </w:p>
        </w:tc>
        <w:tc>
          <w:tcPr>
            <w:tcW w:w="3839" w:type="pct"/>
          </w:tcPr>
          <w:p w:rsidR="00584259" w:rsidRPr="00AA1FBD" w:rsidRDefault="00584259" w:rsidP="00C02069">
            <w:pPr>
              <w:pStyle w:val="TableText"/>
            </w:pPr>
            <w:r w:rsidRPr="00AA1FBD">
              <w:t>IP CK Option when a supply item is first on med profile, the CK option displays supply item message</w:t>
            </w:r>
            <w:r>
              <w:t>.</w:t>
            </w:r>
          </w:p>
        </w:tc>
      </w:tr>
      <w:tr w:rsidR="00584259" w:rsidRPr="00A2704F" w:rsidTr="00C02069">
        <w:trPr>
          <w:cantSplit/>
        </w:trPr>
        <w:tc>
          <w:tcPr>
            <w:tcW w:w="1161" w:type="pct"/>
          </w:tcPr>
          <w:p w:rsidR="00584259" w:rsidRPr="00AA1FBD" w:rsidRDefault="00584259" w:rsidP="00C02069">
            <w:pPr>
              <w:pStyle w:val="TableText"/>
            </w:pPr>
            <w:r w:rsidRPr="00AA1FBD">
              <w:t>6312</w:t>
            </w:r>
          </w:p>
        </w:tc>
        <w:tc>
          <w:tcPr>
            <w:tcW w:w="3839" w:type="pct"/>
          </w:tcPr>
          <w:p w:rsidR="00584259" w:rsidRPr="00AA1FBD" w:rsidRDefault="00584259" w:rsidP="00C02069">
            <w:pPr>
              <w:pStyle w:val="TableText"/>
            </w:pPr>
            <w:r w:rsidRPr="00AA1FBD">
              <w:t>Add functionality to use Clinical Reminder based order checks in pharmacy order entry</w:t>
            </w:r>
            <w:r>
              <w:t>.</w:t>
            </w:r>
          </w:p>
        </w:tc>
      </w:tr>
      <w:tr w:rsidR="00584259" w:rsidRPr="00A2704F" w:rsidTr="00C02069">
        <w:trPr>
          <w:cantSplit/>
        </w:trPr>
        <w:tc>
          <w:tcPr>
            <w:tcW w:w="1161" w:type="pct"/>
          </w:tcPr>
          <w:p w:rsidR="00584259" w:rsidRPr="00B65DC8" w:rsidRDefault="00584259" w:rsidP="00C02069">
            <w:pPr>
              <w:pStyle w:val="TableText"/>
            </w:pPr>
            <w:r w:rsidRPr="00B65DC8">
              <w:t>6378</w:t>
            </w:r>
          </w:p>
        </w:tc>
        <w:tc>
          <w:tcPr>
            <w:tcW w:w="3839" w:type="pct"/>
          </w:tcPr>
          <w:p w:rsidR="00584259" w:rsidRPr="00B65DC8" w:rsidRDefault="00584259" w:rsidP="00C02069">
            <w:pPr>
              <w:pStyle w:val="TableText"/>
            </w:pPr>
            <w:r w:rsidRPr="00B65DC8">
              <w:t>OP - Add sign/symptoms to Allergy/ADR order check display (Remote HDR)</w:t>
            </w:r>
          </w:p>
        </w:tc>
      </w:tr>
      <w:tr w:rsidR="00584259" w:rsidRPr="00A2704F" w:rsidTr="00C02069">
        <w:trPr>
          <w:cantSplit/>
        </w:trPr>
        <w:tc>
          <w:tcPr>
            <w:tcW w:w="1161" w:type="pct"/>
          </w:tcPr>
          <w:p w:rsidR="00584259" w:rsidRPr="00B65DC8" w:rsidRDefault="00584259" w:rsidP="00C02069">
            <w:pPr>
              <w:pStyle w:val="TableText"/>
            </w:pPr>
            <w:r w:rsidRPr="00B65DC8">
              <w:t>6396</w:t>
            </w:r>
          </w:p>
        </w:tc>
        <w:tc>
          <w:tcPr>
            <w:tcW w:w="3839" w:type="pct"/>
          </w:tcPr>
          <w:p w:rsidR="00584259" w:rsidRPr="00B65DC8" w:rsidRDefault="00584259" w:rsidP="00C02069">
            <w:pPr>
              <w:pStyle w:val="TableText"/>
            </w:pPr>
            <w:r w:rsidRPr="00B65DC8">
              <w:t>IP CROC - Continues with Order after selecting to not continue.</w:t>
            </w:r>
          </w:p>
        </w:tc>
      </w:tr>
      <w:tr w:rsidR="00584259" w:rsidRPr="00A2704F" w:rsidTr="00C02069">
        <w:trPr>
          <w:cantSplit/>
        </w:trPr>
        <w:tc>
          <w:tcPr>
            <w:tcW w:w="1161" w:type="pct"/>
          </w:tcPr>
          <w:p w:rsidR="00584259" w:rsidRPr="00B65DC8" w:rsidRDefault="00584259" w:rsidP="00C02069">
            <w:pPr>
              <w:pStyle w:val="TableText"/>
            </w:pPr>
            <w:r w:rsidRPr="00B65DC8">
              <w:t>6398</w:t>
            </w:r>
          </w:p>
        </w:tc>
        <w:tc>
          <w:tcPr>
            <w:tcW w:w="3839" w:type="pct"/>
          </w:tcPr>
          <w:p w:rsidR="00584259" w:rsidRPr="00B65DC8" w:rsidRDefault="00584259" w:rsidP="00C02069">
            <w:pPr>
              <w:pStyle w:val="TableText"/>
            </w:pPr>
            <w:r w:rsidRPr="00B65DC8">
              <w:t xml:space="preserve">Clinical Reminder Order Check has two Press return messages </w:t>
            </w:r>
            <w:r>
              <w:t>–</w:t>
            </w:r>
            <w:r w:rsidRPr="00B65DC8">
              <w:t xml:space="preserve"> IP</w:t>
            </w:r>
            <w:r>
              <w:t>.</w:t>
            </w:r>
          </w:p>
        </w:tc>
      </w:tr>
      <w:tr w:rsidR="00584259" w:rsidRPr="00A2704F" w:rsidTr="00C02069">
        <w:trPr>
          <w:cantSplit/>
        </w:trPr>
        <w:tc>
          <w:tcPr>
            <w:tcW w:w="1161" w:type="pct"/>
          </w:tcPr>
          <w:p w:rsidR="00584259" w:rsidRPr="00B65DC8" w:rsidRDefault="00584259" w:rsidP="00C02069">
            <w:pPr>
              <w:pStyle w:val="TableText"/>
            </w:pPr>
            <w:r w:rsidRPr="00B65DC8">
              <w:lastRenderedPageBreak/>
              <w:t>6424</w:t>
            </w:r>
          </w:p>
        </w:tc>
        <w:tc>
          <w:tcPr>
            <w:tcW w:w="3839" w:type="pct"/>
          </w:tcPr>
          <w:p w:rsidR="00584259" w:rsidRPr="00B65DC8" w:rsidRDefault="00584259" w:rsidP="00C02069">
            <w:pPr>
              <w:pStyle w:val="TableText"/>
            </w:pPr>
            <w:r w:rsidRPr="00B65DC8">
              <w:t>Order Checks against a Patient’s Active Medication Profile - add order status to order check messages</w:t>
            </w:r>
            <w:r>
              <w:t>.</w:t>
            </w:r>
          </w:p>
        </w:tc>
      </w:tr>
      <w:tr w:rsidR="00584259" w:rsidRPr="00A2704F" w:rsidTr="00C02069">
        <w:trPr>
          <w:cantSplit/>
        </w:trPr>
        <w:tc>
          <w:tcPr>
            <w:tcW w:w="1161" w:type="pct"/>
          </w:tcPr>
          <w:p w:rsidR="00584259" w:rsidRPr="00B65DC8" w:rsidRDefault="00584259" w:rsidP="00C02069">
            <w:pPr>
              <w:pStyle w:val="TableText"/>
            </w:pPr>
            <w:r w:rsidRPr="00B65DC8">
              <w:t>6425</w:t>
            </w:r>
          </w:p>
        </w:tc>
        <w:tc>
          <w:tcPr>
            <w:tcW w:w="3839" w:type="pct"/>
          </w:tcPr>
          <w:p w:rsidR="00584259" w:rsidRPr="00B65DC8" w:rsidRDefault="00584259" w:rsidP="00C02069">
            <w:pPr>
              <w:pStyle w:val="TableText"/>
            </w:pPr>
            <w:r w:rsidRPr="00B65DC8">
              <w:t>Dosing warning displayed twice when verifying an order with edit</w:t>
            </w:r>
            <w:r>
              <w:t>.</w:t>
            </w:r>
          </w:p>
        </w:tc>
      </w:tr>
      <w:tr w:rsidR="00584259" w:rsidRPr="00A2704F" w:rsidTr="00C02069">
        <w:trPr>
          <w:cantSplit/>
        </w:trPr>
        <w:tc>
          <w:tcPr>
            <w:tcW w:w="1161" w:type="pct"/>
          </w:tcPr>
          <w:p w:rsidR="00584259" w:rsidRPr="00B65DC8" w:rsidRDefault="00584259" w:rsidP="00C02069">
            <w:pPr>
              <w:pStyle w:val="TableText"/>
            </w:pPr>
            <w:r w:rsidRPr="00B65DC8">
              <w:t>6454</w:t>
            </w:r>
          </w:p>
        </w:tc>
        <w:tc>
          <w:tcPr>
            <w:tcW w:w="3839" w:type="pct"/>
          </w:tcPr>
          <w:p w:rsidR="00584259" w:rsidRPr="00B65DC8" w:rsidRDefault="00584259" w:rsidP="00C02069">
            <w:pPr>
              <w:pStyle w:val="TableText"/>
            </w:pPr>
            <w:r w:rsidRPr="00B65DC8">
              <w:t xml:space="preserve">Order Status not displayed for Prospective Drug in body of message </w:t>
            </w:r>
            <w:r>
              <w:t>-</w:t>
            </w:r>
            <w:r w:rsidRPr="00B65DC8">
              <w:t xml:space="preserve"> Inpatient</w:t>
            </w:r>
            <w:r>
              <w:t>.</w:t>
            </w:r>
          </w:p>
        </w:tc>
      </w:tr>
      <w:tr w:rsidR="00584259" w:rsidRPr="00A2704F" w:rsidTr="00C02069">
        <w:trPr>
          <w:cantSplit/>
        </w:trPr>
        <w:tc>
          <w:tcPr>
            <w:tcW w:w="1161" w:type="pct"/>
          </w:tcPr>
          <w:p w:rsidR="00584259" w:rsidRPr="00B65DC8" w:rsidRDefault="00584259" w:rsidP="00C02069">
            <w:pPr>
              <w:pStyle w:val="TableText"/>
            </w:pPr>
            <w:r w:rsidRPr="00B65DC8">
              <w:t>6466</w:t>
            </w:r>
          </w:p>
        </w:tc>
        <w:tc>
          <w:tcPr>
            <w:tcW w:w="3839" w:type="pct"/>
          </w:tcPr>
          <w:p w:rsidR="00584259" w:rsidRPr="00B65DC8" w:rsidRDefault="00584259" w:rsidP="00C02069">
            <w:pPr>
              <w:pStyle w:val="TableText"/>
            </w:pPr>
            <w:r w:rsidRPr="00B65DC8">
              <w:t>Duplicate Therapy information scrolling off of the screen with CK Option</w:t>
            </w:r>
            <w:r>
              <w:t xml:space="preserve"> </w:t>
            </w:r>
            <w:r w:rsidRPr="00B65DC8">
              <w:t>- Inpatient</w:t>
            </w:r>
            <w:r>
              <w:t>.</w:t>
            </w:r>
          </w:p>
        </w:tc>
      </w:tr>
      <w:tr w:rsidR="00584259" w:rsidRPr="00A2704F" w:rsidTr="00C02069">
        <w:trPr>
          <w:cantSplit/>
        </w:trPr>
        <w:tc>
          <w:tcPr>
            <w:tcW w:w="1161" w:type="pct"/>
          </w:tcPr>
          <w:p w:rsidR="00584259" w:rsidRPr="00B65DC8" w:rsidRDefault="00584259" w:rsidP="00C02069">
            <w:pPr>
              <w:pStyle w:val="TableText"/>
            </w:pPr>
            <w:r w:rsidRPr="00B65DC8">
              <w:t>6473</w:t>
            </w:r>
          </w:p>
        </w:tc>
        <w:tc>
          <w:tcPr>
            <w:tcW w:w="3839" w:type="pct"/>
          </w:tcPr>
          <w:p w:rsidR="00584259" w:rsidRPr="00B65DC8" w:rsidRDefault="00584259" w:rsidP="00C02069">
            <w:pPr>
              <w:pStyle w:val="TableText"/>
            </w:pPr>
            <w:r w:rsidRPr="00B65DC8">
              <w:t>CROC - Modify Outpatient Pharmacy to display CPRS messages BEFORE CROC messages</w:t>
            </w:r>
            <w:r>
              <w:t>.</w:t>
            </w:r>
          </w:p>
        </w:tc>
      </w:tr>
      <w:tr w:rsidR="00584259" w:rsidRPr="00A2704F" w:rsidTr="00C02069">
        <w:trPr>
          <w:cantSplit/>
        </w:trPr>
        <w:tc>
          <w:tcPr>
            <w:tcW w:w="1161" w:type="pct"/>
          </w:tcPr>
          <w:p w:rsidR="00584259" w:rsidRPr="00B65DC8" w:rsidRDefault="00584259" w:rsidP="00C02069">
            <w:pPr>
              <w:pStyle w:val="TableText"/>
            </w:pPr>
            <w:r w:rsidRPr="00B65DC8">
              <w:t>6474</w:t>
            </w:r>
          </w:p>
        </w:tc>
        <w:tc>
          <w:tcPr>
            <w:tcW w:w="3839" w:type="pct"/>
          </w:tcPr>
          <w:p w:rsidR="00584259" w:rsidRPr="00B65DC8" w:rsidRDefault="00584259" w:rsidP="00C02069">
            <w:pPr>
              <w:pStyle w:val="TableText"/>
            </w:pPr>
            <w:r w:rsidRPr="00B65DC8">
              <w:t>CROC - Add new intervention type to the intervention file</w:t>
            </w:r>
            <w:r>
              <w:t>.</w:t>
            </w:r>
          </w:p>
        </w:tc>
      </w:tr>
      <w:tr w:rsidR="00584259" w:rsidRPr="00A2704F" w:rsidTr="00C02069">
        <w:trPr>
          <w:cantSplit/>
        </w:trPr>
        <w:tc>
          <w:tcPr>
            <w:tcW w:w="1161" w:type="pct"/>
          </w:tcPr>
          <w:p w:rsidR="00584259" w:rsidRPr="00B65DC8" w:rsidRDefault="00584259" w:rsidP="00C02069">
            <w:pPr>
              <w:pStyle w:val="TableText"/>
            </w:pPr>
            <w:r w:rsidRPr="00B65DC8">
              <w:t>6493</w:t>
            </w:r>
          </w:p>
        </w:tc>
        <w:tc>
          <w:tcPr>
            <w:tcW w:w="3839" w:type="pct"/>
          </w:tcPr>
          <w:p w:rsidR="00584259" w:rsidRPr="00B65DC8" w:rsidRDefault="00584259" w:rsidP="00C02069">
            <w:pPr>
              <w:pStyle w:val="TableText"/>
            </w:pPr>
            <w:r w:rsidRPr="00B65DC8">
              <w:t xml:space="preserve">Paging and Double Return Issue in Dup Therapy order check messages w/CK Option </w:t>
            </w:r>
            <w:r>
              <w:t>-</w:t>
            </w:r>
            <w:r w:rsidRPr="00B65DC8">
              <w:t xml:space="preserve"> Inpatient</w:t>
            </w:r>
            <w:r>
              <w:t>.</w:t>
            </w:r>
          </w:p>
        </w:tc>
      </w:tr>
      <w:tr w:rsidR="00584259" w:rsidRPr="00A2704F" w:rsidTr="00C02069">
        <w:trPr>
          <w:cantSplit/>
        </w:trPr>
        <w:tc>
          <w:tcPr>
            <w:tcW w:w="1161" w:type="pct"/>
          </w:tcPr>
          <w:p w:rsidR="00584259" w:rsidRPr="00B65DC8" w:rsidRDefault="00584259" w:rsidP="00C02069">
            <w:pPr>
              <w:pStyle w:val="TableText"/>
            </w:pPr>
            <w:r w:rsidRPr="00B65DC8">
              <w:t>6502</w:t>
            </w:r>
          </w:p>
        </w:tc>
        <w:tc>
          <w:tcPr>
            <w:tcW w:w="3839" w:type="pct"/>
          </w:tcPr>
          <w:p w:rsidR="00584259" w:rsidRPr="00B65DC8" w:rsidRDefault="00584259" w:rsidP="00C02069">
            <w:pPr>
              <w:pStyle w:val="TableText"/>
            </w:pPr>
            <w:r w:rsidRPr="00B65DC8">
              <w:t>OP does not display remote allergy message but patient information lists Remote allergies</w:t>
            </w:r>
            <w:r>
              <w:t>.</w:t>
            </w:r>
          </w:p>
        </w:tc>
      </w:tr>
      <w:tr w:rsidR="00584259" w:rsidRPr="00A2704F" w:rsidTr="00C02069">
        <w:trPr>
          <w:cantSplit/>
        </w:trPr>
        <w:tc>
          <w:tcPr>
            <w:tcW w:w="1161" w:type="pct"/>
          </w:tcPr>
          <w:p w:rsidR="00584259" w:rsidRPr="00B65DC8" w:rsidRDefault="00584259" w:rsidP="00C02069">
            <w:pPr>
              <w:pStyle w:val="TableText"/>
            </w:pPr>
            <w:r w:rsidRPr="00B65DC8">
              <w:t>6504</w:t>
            </w:r>
          </w:p>
        </w:tc>
        <w:tc>
          <w:tcPr>
            <w:tcW w:w="3839" w:type="pct"/>
          </w:tcPr>
          <w:p w:rsidR="00584259" w:rsidRPr="00B65DC8" w:rsidRDefault="00584259" w:rsidP="00C02069">
            <w:pPr>
              <w:pStyle w:val="TableText"/>
            </w:pPr>
            <w:r w:rsidRPr="00B65DC8">
              <w:t>CROC OP - CPRS Messages Scroll off the Screen</w:t>
            </w:r>
            <w:r>
              <w:t>.</w:t>
            </w:r>
          </w:p>
        </w:tc>
      </w:tr>
      <w:tr w:rsidR="00584259" w:rsidRPr="00A2704F" w:rsidTr="00C02069">
        <w:trPr>
          <w:cantSplit/>
        </w:trPr>
        <w:tc>
          <w:tcPr>
            <w:tcW w:w="1161" w:type="pct"/>
          </w:tcPr>
          <w:p w:rsidR="00584259" w:rsidRPr="00B65DC8" w:rsidRDefault="00584259" w:rsidP="00C02069">
            <w:pPr>
              <w:pStyle w:val="TableText"/>
            </w:pPr>
            <w:r w:rsidRPr="00B65DC8">
              <w:t>6506</w:t>
            </w:r>
          </w:p>
        </w:tc>
        <w:tc>
          <w:tcPr>
            <w:tcW w:w="3839" w:type="pct"/>
          </w:tcPr>
          <w:p w:rsidR="00584259" w:rsidRPr="00B65DC8" w:rsidRDefault="00584259" w:rsidP="00C02069">
            <w:pPr>
              <w:pStyle w:val="TableText"/>
            </w:pPr>
            <w:r w:rsidRPr="00B65DC8">
              <w:t>Undefined Error in CHEYL37 reinstating Outpatient Order with Mild Allergies</w:t>
            </w:r>
            <w:r>
              <w:t>.</w:t>
            </w:r>
          </w:p>
        </w:tc>
      </w:tr>
      <w:tr w:rsidR="00584259" w:rsidRPr="00A2704F" w:rsidTr="00C02069">
        <w:trPr>
          <w:cantSplit/>
        </w:trPr>
        <w:tc>
          <w:tcPr>
            <w:tcW w:w="1161" w:type="pct"/>
            <w:vAlign w:val="bottom"/>
          </w:tcPr>
          <w:p w:rsidR="00584259" w:rsidRPr="00B65DC8" w:rsidRDefault="00584259" w:rsidP="00C02069">
            <w:pPr>
              <w:pStyle w:val="TableText"/>
            </w:pPr>
            <w:r w:rsidRPr="00B65DC8">
              <w:t>6576</w:t>
            </w:r>
          </w:p>
        </w:tc>
        <w:tc>
          <w:tcPr>
            <w:tcW w:w="3839" w:type="pct"/>
          </w:tcPr>
          <w:p w:rsidR="00584259" w:rsidRPr="00B65DC8" w:rsidRDefault="00584259" w:rsidP="00C02069">
            <w:pPr>
              <w:pStyle w:val="TableText"/>
            </w:pPr>
            <w:r w:rsidRPr="00B65DC8">
              <w:t>The Prospective Drug detail line is missing from Allergy display in CHEYL37 - both OP and IP.</w:t>
            </w:r>
          </w:p>
        </w:tc>
      </w:tr>
      <w:tr w:rsidR="00584259" w:rsidRPr="00A2704F" w:rsidTr="00C02069">
        <w:trPr>
          <w:cantSplit/>
        </w:trPr>
        <w:tc>
          <w:tcPr>
            <w:tcW w:w="1161" w:type="pct"/>
          </w:tcPr>
          <w:p w:rsidR="00584259" w:rsidRPr="00B65DC8" w:rsidRDefault="00584259" w:rsidP="00C02069">
            <w:pPr>
              <w:pStyle w:val="TableText"/>
            </w:pPr>
            <w:r w:rsidRPr="00B65DC8">
              <w:t>6577</w:t>
            </w:r>
          </w:p>
        </w:tc>
        <w:tc>
          <w:tcPr>
            <w:tcW w:w="3839" w:type="pct"/>
          </w:tcPr>
          <w:p w:rsidR="00584259" w:rsidRPr="00B65DC8" w:rsidRDefault="00584259" w:rsidP="00C02069">
            <w:pPr>
              <w:pStyle w:val="TableText"/>
            </w:pPr>
            <w:r w:rsidRPr="00B65DC8">
              <w:t>Allergy order check is not displaying if Unmatched Drug is selected - both OP and IP.</w:t>
            </w:r>
          </w:p>
        </w:tc>
      </w:tr>
      <w:tr w:rsidR="00584259" w:rsidRPr="00A2704F" w:rsidTr="00C02069">
        <w:trPr>
          <w:cantSplit/>
        </w:trPr>
        <w:tc>
          <w:tcPr>
            <w:tcW w:w="1161" w:type="pct"/>
          </w:tcPr>
          <w:p w:rsidR="00584259" w:rsidRPr="00B65DC8" w:rsidRDefault="00584259" w:rsidP="00C02069">
            <w:pPr>
              <w:pStyle w:val="TableText"/>
            </w:pPr>
            <w:r w:rsidRPr="00B65DC8">
              <w:t>6584</w:t>
            </w:r>
          </w:p>
        </w:tc>
        <w:tc>
          <w:tcPr>
            <w:tcW w:w="3839" w:type="pct"/>
          </w:tcPr>
          <w:p w:rsidR="00584259" w:rsidRPr="00B65DC8" w:rsidRDefault="00584259" w:rsidP="00C02069">
            <w:pPr>
              <w:pStyle w:val="TableText"/>
            </w:pPr>
            <w:r w:rsidRPr="00B65DC8">
              <w:t>Clinical Reminder message does not display when processing IP unit dose orders</w:t>
            </w:r>
            <w:r>
              <w:t>.</w:t>
            </w:r>
          </w:p>
        </w:tc>
      </w:tr>
      <w:tr w:rsidR="00584259" w:rsidRPr="00A2704F" w:rsidTr="00C02069">
        <w:trPr>
          <w:cantSplit/>
        </w:trPr>
        <w:tc>
          <w:tcPr>
            <w:tcW w:w="1161" w:type="pct"/>
          </w:tcPr>
          <w:p w:rsidR="00584259" w:rsidRPr="00B65DC8" w:rsidRDefault="00584259" w:rsidP="00C02069">
            <w:pPr>
              <w:pStyle w:val="TableText"/>
            </w:pPr>
            <w:r w:rsidRPr="00B65DC8">
              <w:t>6585</w:t>
            </w:r>
          </w:p>
        </w:tc>
        <w:tc>
          <w:tcPr>
            <w:tcW w:w="3839" w:type="pct"/>
          </w:tcPr>
          <w:p w:rsidR="00584259" w:rsidRPr="00B65DC8" w:rsidRDefault="00584259" w:rsidP="00C02069">
            <w:pPr>
              <w:pStyle w:val="TableText"/>
            </w:pPr>
            <w:r w:rsidRPr="00B65DC8">
              <w:t>CROC Message does not display when processing IP IV solution</w:t>
            </w:r>
            <w:r>
              <w:t>.</w:t>
            </w:r>
          </w:p>
        </w:tc>
      </w:tr>
      <w:tr w:rsidR="00584259" w:rsidRPr="00A2704F" w:rsidTr="00C02069">
        <w:trPr>
          <w:cantSplit/>
        </w:trPr>
        <w:tc>
          <w:tcPr>
            <w:tcW w:w="1161" w:type="pct"/>
          </w:tcPr>
          <w:p w:rsidR="00584259" w:rsidRPr="00B65DC8" w:rsidRDefault="00584259" w:rsidP="00C02069">
            <w:pPr>
              <w:pStyle w:val="TableText"/>
            </w:pPr>
            <w:r w:rsidRPr="00B65DC8">
              <w:t>6586</w:t>
            </w:r>
          </w:p>
        </w:tc>
        <w:tc>
          <w:tcPr>
            <w:tcW w:w="3839" w:type="pct"/>
          </w:tcPr>
          <w:p w:rsidR="00584259" w:rsidRPr="00B65DC8" w:rsidRDefault="00584259" w:rsidP="00C02069">
            <w:pPr>
              <w:pStyle w:val="TableText"/>
            </w:pPr>
            <w:r w:rsidRPr="00B65DC8">
              <w:t>Clinical Reminder (IP) - Invalid Drug Stored in Intervention File</w:t>
            </w:r>
            <w:r>
              <w:t>.</w:t>
            </w:r>
          </w:p>
        </w:tc>
      </w:tr>
      <w:tr w:rsidR="00584259" w:rsidRPr="00A2704F" w:rsidTr="00C02069">
        <w:trPr>
          <w:cantSplit/>
        </w:trPr>
        <w:tc>
          <w:tcPr>
            <w:tcW w:w="1161" w:type="pct"/>
          </w:tcPr>
          <w:p w:rsidR="00584259" w:rsidRPr="00B65DC8" w:rsidRDefault="00584259" w:rsidP="00C02069">
            <w:pPr>
              <w:pStyle w:val="TableText"/>
            </w:pPr>
            <w:r w:rsidRPr="00B65DC8">
              <w:t>6587</w:t>
            </w:r>
          </w:p>
        </w:tc>
        <w:tc>
          <w:tcPr>
            <w:tcW w:w="3839" w:type="pct"/>
          </w:tcPr>
          <w:p w:rsidR="00584259" w:rsidRPr="00B65DC8" w:rsidRDefault="00584259" w:rsidP="00C02069">
            <w:pPr>
              <w:pStyle w:val="TableText"/>
            </w:pPr>
            <w:r w:rsidRPr="00B65DC8">
              <w:t>Message for Aminoglycoside and Dangerous meds Message not displayed on Edit</w:t>
            </w:r>
            <w:r>
              <w:t>.</w:t>
            </w:r>
          </w:p>
        </w:tc>
      </w:tr>
      <w:tr w:rsidR="00584259" w:rsidRPr="00A2704F" w:rsidTr="00C02069">
        <w:trPr>
          <w:cantSplit/>
        </w:trPr>
        <w:tc>
          <w:tcPr>
            <w:tcW w:w="1161" w:type="pct"/>
          </w:tcPr>
          <w:p w:rsidR="00584259" w:rsidRPr="00B65DC8" w:rsidRDefault="00584259" w:rsidP="00C02069">
            <w:pPr>
              <w:pStyle w:val="TableText"/>
            </w:pPr>
            <w:r w:rsidRPr="00B65DC8">
              <w:t>6594</w:t>
            </w:r>
          </w:p>
        </w:tc>
        <w:tc>
          <w:tcPr>
            <w:tcW w:w="3839" w:type="pct"/>
          </w:tcPr>
          <w:p w:rsidR="00584259" w:rsidRPr="00B65DC8" w:rsidRDefault="00584259" w:rsidP="00C02069">
            <w:pPr>
              <w:pStyle w:val="TableText"/>
            </w:pPr>
            <w:r w:rsidRPr="00B65DC8">
              <w:t>OP - Change the Allergy Display from Local and Remote to Actual Station Name in order to be consistent with CPRS CWG</w:t>
            </w:r>
            <w:r>
              <w:t>.</w:t>
            </w:r>
          </w:p>
        </w:tc>
      </w:tr>
      <w:tr w:rsidR="00584259" w:rsidRPr="00A2704F" w:rsidTr="00C02069">
        <w:trPr>
          <w:cantSplit/>
        </w:trPr>
        <w:tc>
          <w:tcPr>
            <w:tcW w:w="1161" w:type="pct"/>
          </w:tcPr>
          <w:p w:rsidR="00584259" w:rsidRPr="00B65DC8" w:rsidRDefault="00584259" w:rsidP="00C02069">
            <w:pPr>
              <w:pStyle w:val="TableText"/>
            </w:pPr>
            <w:r w:rsidRPr="00B65DC8">
              <w:t>6595</w:t>
            </w:r>
          </w:p>
        </w:tc>
        <w:tc>
          <w:tcPr>
            <w:tcW w:w="3839" w:type="pct"/>
          </w:tcPr>
          <w:p w:rsidR="00584259" w:rsidRPr="00B65DC8" w:rsidRDefault="00584259" w:rsidP="00C02069">
            <w:pPr>
              <w:pStyle w:val="TableText"/>
            </w:pPr>
            <w:r w:rsidRPr="00B65DC8">
              <w:t>Change the Allergy Display from Local and Remote to Actual Station Name in order to be consistent with CPRS CWG</w:t>
            </w:r>
            <w:r>
              <w:t>.</w:t>
            </w:r>
          </w:p>
        </w:tc>
      </w:tr>
      <w:tr w:rsidR="00584259" w:rsidRPr="00A2704F" w:rsidTr="00C02069">
        <w:trPr>
          <w:cantSplit/>
        </w:trPr>
        <w:tc>
          <w:tcPr>
            <w:tcW w:w="1161" w:type="pct"/>
          </w:tcPr>
          <w:p w:rsidR="00584259" w:rsidRPr="00B65DC8" w:rsidRDefault="00584259" w:rsidP="00C02069">
            <w:pPr>
              <w:pStyle w:val="TableText"/>
            </w:pPr>
            <w:r w:rsidRPr="00B65DC8">
              <w:t>6596</w:t>
            </w:r>
          </w:p>
        </w:tc>
        <w:tc>
          <w:tcPr>
            <w:tcW w:w="3839" w:type="pct"/>
          </w:tcPr>
          <w:p w:rsidR="00584259" w:rsidRPr="00B65DC8" w:rsidRDefault="00584259" w:rsidP="00C02069">
            <w:pPr>
              <w:pStyle w:val="TableText"/>
            </w:pPr>
            <w:r w:rsidRPr="00B65DC8">
              <w:t>Edited Med Route on a Non</w:t>
            </w:r>
            <w:r>
              <w:t xml:space="preserve"> </w:t>
            </w:r>
            <w:r w:rsidRPr="00B65DC8">
              <w:t>-Verified IV Fluid order is not updated in CPRS</w:t>
            </w:r>
            <w:r>
              <w:t>.</w:t>
            </w:r>
          </w:p>
        </w:tc>
      </w:tr>
      <w:tr w:rsidR="00584259" w:rsidRPr="00A2704F" w:rsidTr="00C02069">
        <w:trPr>
          <w:cantSplit/>
        </w:trPr>
        <w:tc>
          <w:tcPr>
            <w:tcW w:w="1161" w:type="pct"/>
          </w:tcPr>
          <w:p w:rsidR="00584259" w:rsidRPr="00B65DC8" w:rsidRDefault="00584259" w:rsidP="00C02069">
            <w:pPr>
              <w:pStyle w:val="TableText"/>
            </w:pPr>
            <w:r w:rsidRPr="00B65DC8">
              <w:t>6600</w:t>
            </w:r>
          </w:p>
        </w:tc>
        <w:tc>
          <w:tcPr>
            <w:tcW w:w="3839" w:type="pct"/>
          </w:tcPr>
          <w:p w:rsidR="00584259" w:rsidRPr="00B65DC8" w:rsidRDefault="00584259" w:rsidP="00C02069">
            <w:pPr>
              <w:pStyle w:val="TableText"/>
            </w:pPr>
            <w:r w:rsidRPr="00B65DC8">
              <w:t>Order status not displayed for Discontinued orders on Dup Therapy messages - OP CK</w:t>
            </w:r>
            <w:r>
              <w:t xml:space="preserve"> </w:t>
            </w:r>
            <w:r w:rsidRPr="00B65DC8">
              <w:t>-</w:t>
            </w:r>
            <w:r>
              <w:t xml:space="preserve"> </w:t>
            </w:r>
            <w:r w:rsidRPr="00B65DC8">
              <w:t>Option</w:t>
            </w:r>
            <w:r>
              <w:t>.</w:t>
            </w:r>
          </w:p>
        </w:tc>
      </w:tr>
      <w:tr w:rsidR="00584259" w:rsidRPr="00A2704F" w:rsidTr="00C02069">
        <w:trPr>
          <w:cantSplit/>
        </w:trPr>
        <w:tc>
          <w:tcPr>
            <w:tcW w:w="1161" w:type="pct"/>
          </w:tcPr>
          <w:p w:rsidR="00584259" w:rsidRPr="00B65DC8" w:rsidRDefault="00584259" w:rsidP="00C02069">
            <w:pPr>
              <w:pStyle w:val="TableText"/>
            </w:pPr>
            <w:r w:rsidRPr="00B65DC8">
              <w:t>6617</w:t>
            </w:r>
          </w:p>
        </w:tc>
        <w:tc>
          <w:tcPr>
            <w:tcW w:w="3839" w:type="pct"/>
          </w:tcPr>
          <w:p w:rsidR="00584259" w:rsidRPr="00B65DC8" w:rsidRDefault="00584259" w:rsidP="00C02069">
            <w:pPr>
              <w:pStyle w:val="TableText"/>
            </w:pPr>
            <w:r w:rsidRPr="00B65DC8">
              <w:t>DA option within an order with multiple allergy order checks do not display all allergy order checks.</w:t>
            </w:r>
          </w:p>
        </w:tc>
      </w:tr>
      <w:tr w:rsidR="00584259" w:rsidRPr="00A2704F" w:rsidTr="00C02069">
        <w:trPr>
          <w:cantSplit/>
        </w:trPr>
        <w:tc>
          <w:tcPr>
            <w:tcW w:w="1161" w:type="pct"/>
          </w:tcPr>
          <w:p w:rsidR="00584259" w:rsidRPr="00B65DC8" w:rsidRDefault="00584259" w:rsidP="00C02069">
            <w:pPr>
              <w:pStyle w:val="TableText"/>
            </w:pPr>
            <w:r w:rsidRPr="00B65DC8">
              <w:t>6620</w:t>
            </w:r>
          </w:p>
        </w:tc>
        <w:tc>
          <w:tcPr>
            <w:tcW w:w="3839" w:type="pct"/>
          </w:tcPr>
          <w:p w:rsidR="00584259" w:rsidRPr="00B65DC8" w:rsidRDefault="00584259" w:rsidP="00C02069">
            <w:pPr>
              <w:pStyle w:val="TableText"/>
            </w:pPr>
            <w:r w:rsidRPr="00B65DC8">
              <w:t>Incorporate NR patch PSJ*5*275 PSJRXI routine with PSJ*5*281</w:t>
            </w:r>
            <w:r>
              <w:t>.</w:t>
            </w:r>
          </w:p>
        </w:tc>
      </w:tr>
      <w:tr w:rsidR="00584259" w:rsidRPr="00A2704F" w:rsidTr="00C02069">
        <w:trPr>
          <w:cantSplit/>
        </w:trPr>
        <w:tc>
          <w:tcPr>
            <w:tcW w:w="1161" w:type="pct"/>
          </w:tcPr>
          <w:p w:rsidR="00584259" w:rsidRPr="00143E7C" w:rsidRDefault="00584259" w:rsidP="00C02069">
            <w:pPr>
              <w:pStyle w:val="TableText"/>
            </w:pPr>
            <w:r w:rsidRPr="00143E7C">
              <w:lastRenderedPageBreak/>
              <w:t>6628</w:t>
            </w:r>
          </w:p>
        </w:tc>
        <w:tc>
          <w:tcPr>
            <w:tcW w:w="3839" w:type="pct"/>
          </w:tcPr>
          <w:p w:rsidR="00584259" w:rsidRPr="00143E7C" w:rsidRDefault="00584259" w:rsidP="00C02069">
            <w:pPr>
              <w:pStyle w:val="TableText"/>
            </w:pPr>
            <w:r w:rsidRPr="00143E7C">
              <w:t>2</w:t>
            </w:r>
            <w:r w:rsidRPr="003A2740">
              <w:rPr>
                <w:vertAlign w:val="superscript"/>
              </w:rPr>
              <w:t>nd</w:t>
            </w:r>
            <w:r w:rsidRPr="00143E7C">
              <w:t xml:space="preserve"> line of the routines listed below needs to be updated with the correct list of patch numbers.</w:t>
            </w:r>
          </w:p>
        </w:tc>
      </w:tr>
      <w:tr w:rsidR="00584259" w:rsidRPr="00A2704F" w:rsidTr="00C02069">
        <w:trPr>
          <w:cantSplit/>
        </w:trPr>
        <w:tc>
          <w:tcPr>
            <w:tcW w:w="1161" w:type="pct"/>
          </w:tcPr>
          <w:p w:rsidR="00584259" w:rsidRPr="00143E7C" w:rsidRDefault="00584259" w:rsidP="00C02069">
            <w:pPr>
              <w:pStyle w:val="TableText"/>
            </w:pPr>
            <w:r w:rsidRPr="00143E7C">
              <w:t>6629</w:t>
            </w:r>
          </w:p>
        </w:tc>
        <w:tc>
          <w:tcPr>
            <w:tcW w:w="3839" w:type="pct"/>
          </w:tcPr>
          <w:p w:rsidR="00584259" w:rsidRPr="00143E7C" w:rsidRDefault="00584259" w:rsidP="00C02069">
            <w:pPr>
              <w:pStyle w:val="TableText"/>
            </w:pPr>
            <w:r w:rsidRPr="00143E7C">
              <w:t>Allergy checks for previous patient displaying for current patient</w:t>
            </w:r>
            <w:r>
              <w:t>.</w:t>
            </w:r>
          </w:p>
        </w:tc>
      </w:tr>
      <w:tr w:rsidR="00584259" w:rsidRPr="00A2704F" w:rsidTr="00C02069">
        <w:trPr>
          <w:cantSplit/>
        </w:trPr>
        <w:tc>
          <w:tcPr>
            <w:tcW w:w="1161" w:type="pct"/>
          </w:tcPr>
          <w:p w:rsidR="00584259" w:rsidRPr="00143E7C" w:rsidRDefault="00584259" w:rsidP="00C02069">
            <w:pPr>
              <w:pStyle w:val="TableText"/>
            </w:pPr>
            <w:r w:rsidRPr="00143E7C">
              <w:t>6641</w:t>
            </w:r>
          </w:p>
        </w:tc>
        <w:tc>
          <w:tcPr>
            <w:tcW w:w="3839" w:type="pct"/>
          </w:tcPr>
          <w:p w:rsidR="00584259" w:rsidRPr="00143E7C" w:rsidRDefault="00584259" w:rsidP="00C02069">
            <w:pPr>
              <w:pStyle w:val="TableText"/>
            </w:pPr>
            <w:r w:rsidRPr="00143E7C">
              <w:t>CHEYL37 - Incorrect causative agent given in order/allergy check</w:t>
            </w:r>
            <w:r>
              <w:t>.</w:t>
            </w:r>
          </w:p>
        </w:tc>
      </w:tr>
      <w:tr w:rsidR="00584259" w:rsidRPr="00A2704F" w:rsidTr="00C02069">
        <w:trPr>
          <w:cantSplit/>
        </w:trPr>
        <w:tc>
          <w:tcPr>
            <w:tcW w:w="1161" w:type="pct"/>
          </w:tcPr>
          <w:p w:rsidR="00584259" w:rsidRPr="00143E7C" w:rsidRDefault="00584259" w:rsidP="00C02069">
            <w:pPr>
              <w:pStyle w:val="TableText"/>
            </w:pPr>
            <w:r w:rsidRPr="00143E7C">
              <w:t>6645</w:t>
            </w:r>
          </w:p>
        </w:tc>
        <w:tc>
          <w:tcPr>
            <w:tcW w:w="3839" w:type="pct"/>
          </w:tcPr>
          <w:p w:rsidR="00584259" w:rsidRPr="00143E7C" w:rsidRDefault="00584259" w:rsidP="00C02069">
            <w:pPr>
              <w:pStyle w:val="TableText"/>
            </w:pPr>
            <w:r w:rsidRPr="00143E7C">
              <w:t>CROC - System does not accept NO Entry at prompts Intervene and Continue</w:t>
            </w:r>
            <w:r>
              <w:t>.</w:t>
            </w:r>
          </w:p>
        </w:tc>
      </w:tr>
      <w:tr w:rsidR="00584259" w:rsidRPr="00A2704F" w:rsidTr="00C02069">
        <w:trPr>
          <w:cantSplit/>
        </w:trPr>
        <w:tc>
          <w:tcPr>
            <w:tcW w:w="1161" w:type="pct"/>
          </w:tcPr>
          <w:p w:rsidR="00584259" w:rsidRPr="00143E7C" w:rsidRDefault="00584259" w:rsidP="00C02069">
            <w:pPr>
              <w:pStyle w:val="TableText"/>
            </w:pPr>
            <w:r w:rsidRPr="00143E7C">
              <w:t>6646</w:t>
            </w:r>
          </w:p>
        </w:tc>
        <w:tc>
          <w:tcPr>
            <w:tcW w:w="3839" w:type="pct"/>
          </w:tcPr>
          <w:p w:rsidR="00584259" w:rsidRPr="00143E7C" w:rsidRDefault="00584259" w:rsidP="00C02069">
            <w:pPr>
              <w:pStyle w:val="TableText"/>
            </w:pPr>
            <w:r w:rsidRPr="00143E7C">
              <w:t>CROC - Screen does not return to order detail screen after answering NO to continue during IP IV Verification</w:t>
            </w:r>
            <w:r>
              <w:t>.</w:t>
            </w:r>
          </w:p>
        </w:tc>
      </w:tr>
      <w:tr w:rsidR="00584259" w:rsidRPr="00A2704F" w:rsidTr="00C02069">
        <w:trPr>
          <w:cantSplit/>
        </w:trPr>
        <w:tc>
          <w:tcPr>
            <w:tcW w:w="1161" w:type="pct"/>
          </w:tcPr>
          <w:p w:rsidR="00584259" w:rsidRPr="00143E7C" w:rsidRDefault="00584259" w:rsidP="00C02069">
            <w:pPr>
              <w:pStyle w:val="TableText"/>
            </w:pPr>
            <w:r w:rsidRPr="00143E7C">
              <w:t>6649</w:t>
            </w:r>
          </w:p>
        </w:tc>
        <w:tc>
          <w:tcPr>
            <w:tcW w:w="3839" w:type="pct"/>
          </w:tcPr>
          <w:p w:rsidR="00584259" w:rsidRPr="00143E7C" w:rsidRDefault="00584259" w:rsidP="00C02069">
            <w:pPr>
              <w:pStyle w:val="TableText"/>
            </w:pPr>
            <w:r w:rsidRPr="00143E7C">
              <w:t>CHEYL37</w:t>
            </w:r>
            <w:r>
              <w:t xml:space="preserve"> </w:t>
            </w:r>
            <w:r w:rsidRPr="00143E7C">
              <w:t>- Inpatient Renew allergy check results in stuck loop. (IP)</w:t>
            </w:r>
          </w:p>
        </w:tc>
      </w:tr>
      <w:tr w:rsidR="00584259" w:rsidRPr="00A2704F" w:rsidTr="00C02069">
        <w:trPr>
          <w:cantSplit/>
        </w:trPr>
        <w:tc>
          <w:tcPr>
            <w:tcW w:w="1161" w:type="pct"/>
          </w:tcPr>
          <w:p w:rsidR="00584259" w:rsidRPr="00143E7C" w:rsidRDefault="00584259" w:rsidP="00C02069">
            <w:pPr>
              <w:pStyle w:val="TableText"/>
            </w:pPr>
            <w:r w:rsidRPr="00143E7C">
              <w:t>6650</w:t>
            </w:r>
          </w:p>
        </w:tc>
        <w:tc>
          <w:tcPr>
            <w:tcW w:w="3839" w:type="pct"/>
          </w:tcPr>
          <w:p w:rsidR="00584259" w:rsidRPr="00143E7C" w:rsidRDefault="00584259" w:rsidP="00C02069">
            <w:pPr>
              <w:pStyle w:val="TableText"/>
            </w:pPr>
            <w:r w:rsidRPr="00143E7C">
              <w:t>CHEYL37 - Allergy check not given for formulary alternative drug</w:t>
            </w:r>
            <w:r>
              <w:t>.</w:t>
            </w:r>
            <w:r w:rsidRPr="00143E7C">
              <w:t xml:space="preserve"> (IP)</w:t>
            </w:r>
          </w:p>
        </w:tc>
      </w:tr>
      <w:tr w:rsidR="00584259" w:rsidRPr="00A2704F" w:rsidTr="00C02069">
        <w:trPr>
          <w:cantSplit/>
        </w:trPr>
        <w:tc>
          <w:tcPr>
            <w:tcW w:w="1161" w:type="pct"/>
          </w:tcPr>
          <w:p w:rsidR="00584259" w:rsidRPr="00143E7C" w:rsidRDefault="00584259" w:rsidP="00C02069">
            <w:pPr>
              <w:pStyle w:val="TableText"/>
            </w:pPr>
            <w:r w:rsidRPr="00143E7C">
              <w:t>6657</w:t>
            </w:r>
          </w:p>
        </w:tc>
        <w:tc>
          <w:tcPr>
            <w:tcW w:w="3839" w:type="pct"/>
          </w:tcPr>
          <w:p w:rsidR="00584259" w:rsidRPr="00143E7C" w:rsidRDefault="00584259" w:rsidP="00C02069">
            <w:pPr>
              <w:pStyle w:val="TableText"/>
            </w:pPr>
            <w:r w:rsidRPr="00143E7C">
              <w:t>CLE13 - Allergy check results in hard error</w:t>
            </w:r>
            <w:r>
              <w:t>.</w:t>
            </w:r>
          </w:p>
        </w:tc>
      </w:tr>
      <w:tr w:rsidR="00584259" w:rsidRPr="00A2704F" w:rsidTr="00C02069">
        <w:trPr>
          <w:cantSplit/>
        </w:trPr>
        <w:tc>
          <w:tcPr>
            <w:tcW w:w="1161" w:type="pct"/>
          </w:tcPr>
          <w:p w:rsidR="00584259" w:rsidRPr="00143E7C" w:rsidRDefault="00584259" w:rsidP="00C02069">
            <w:pPr>
              <w:pStyle w:val="TableText"/>
            </w:pPr>
            <w:r w:rsidRPr="00143E7C">
              <w:t>6658</w:t>
            </w:r>
          </w:p>
        </w:tc>
        <w:tc>
          <w:tcPr>
            <w:tcW w:w="3839" w:type="pct"/>
          </w:tcPr>
          <w:p w:rsidR="00584259" w:rsidRPr="00143E7C" w:rsidRDefault="00584259" w:rsidP="00C02069">
            <w:pPr>
              <w:pStyle w:val="TableText"/>
            </w:pPr>
            <w:r w:rsidRPr="00143E7C">
              <w:t xml:space="preserve">CK Option status hard error when handling expired meds </w:t>
            </w:r>
            <w:r>
              <w:t>-</w:t>
            </w:r>
            <w:r w:rsidRPr="00143E7C">
              <w:t xml:space="preserve"> IP</w:t>
            </w:r>
            <w:r>
              <w:t>.</w:t>
            </w:r>
          </w:p>
        </w:tc>
      </w:tr>
      <w:tr w:rsidR="00584259" w:rsidRPr="00A2704F" w:rsidTr="00C02069">
        <w:trPr>
          <w:cantSplit/>
        </w:trPr>
        <w:tc>
          <w:tcPr>
            <w:tcW w:w="1161" w:type="pct"/>
          </w:tcPr>
          <w:p w:rsidR="00584259" w:rsidRPr="00143E7C" w:rsidRDefault="00584259" w:rsidP="00C02069">
            <w:pPr>
              <w:pStyle w:val="TableText"/>
            </w:pPr>
            <w:r w:rsidRPr="00143E7C">
              <w:t>6673</w:t>
            </w:r>
          </w:p>
        </w:tc>
        <w:tc>
          <w:tcPr>
            <w:tcW w:w="3839" w:type="pct"/>
          </w:tcPr>
          <w:p w:rsidR="00584259" w:rsidRPr="00143E7C" w:rsidRDefault="00584259" w:rsidP="00C02069">
            <w:pPr>
              <w:pStyle w:val="TableText"/>
            </w:pPr>
            <w:r w:rsidRPr="00143E7C">
              <w:t>Inconsistencies when Editing NON-Verified Unit dose Orders</w:t>
            </w:r>
            <w:r>
              <w:t>.</w:t>
            </w:r>
          </w:p>
        </w:tc>
      </w:tr>
      <w:tr w:rsidR="00584259" w:rsidRPr="00A2704F" w:rsidTr="00C02069">
        <w:trPr>
          <w:cantSplit/>
        </w:trPr>
        <w:tc>
          <w:tcPr>
            <w:tcW w:w="1161" w:type="pct"/>
          </w:tcPr>
          <w:p w:rsidR="00584259" w:rsidRPr="00143E7C" w:rsidRDefault="00584259" w:rsidP="00C02069">
            <w:pPr>
              <w:pStyle w:val="TableText"/>
            </w:pPr>
            <w:r w:rsidRPr="00143E7C">
              <w:t>6676</w:t>
            </w:r>
          </w:p>
        </w:tc>
        <w:tc>
          <w:tcPr>
            <w:tcW w:w="3839" w:type="pct"/>
          </w:tcPr>
          <w:p w:rsidR="00584259" w:rsidRPr="00143E7C" w:rsidRDefault="00584259" w:rsidP="00C02069">
            <w:pPr>
              <w:pStyle w:val="TableText"/>
            </w:pPr>
            <w:r w:rsidRPr="00143E7C">
              <w:t>CHEYL37 - IP IV Renew and Copy Options not displaying all messages required by User Story 5297</w:t>
            </w:r>
            <w:r>
              <w:t>. (Severe A</w:t>
            </w:r>
            <w:r w:rsidRPr="00143E7C">
              <w:t>llergy)</w:t>
            </w:r>
          </w:p>
        </w:tc>
      </w:tr>
      <w:tr w:rsidR="00584259" w:rsidRPr="00A2704F" w:rsidTr="00C02069">
        <w:trPr>
          <w:cantSplit/>
        </w:trPr>
        <w:tc>
          <w:tcPr>
            <w:tcW w:w="1161" w:type="pct"/>
          </w:tcPr>
          <w:p w:rsidR="00584259" w:rsidRPr="00143E7C" w:rsidRDefault="00584259" w:rsidP="00C02069">
            <w:pPr>
              <w:pStyle w:val="TableText"/>
            </w:pPr>
            <w:r w:rsidRPr="00143E7C">
              <w:t>6678</w:t>
            </w:r>
          </w:p>
        </w:tc>
        <w:tc>
          <w:tcPr>
            <w:tcW w:w="3839" w:type="pct"/>
          </w:tcPr>
          <w:p w:rsidR="00584259" w:rsidRPr="00143E7C" w:rsidRDefault="00584259" w:rsidP="00C02069">
            <w:pPr>
              <w:pStyle w:val="TableText"/>
            </w:pPr>
            <w:r w:rsidRPr="00143E7C">
              <w:t>CLE13</w:t>
            </w:r>
            <w:r>
              <w:t xml:space="preserve"> </w:t>
            </w:r>
            <w:r w:rsidRPr="00143E7C">
              <w:t>-</w:t>
            </w:r>
            <w:r>
              <w:t xml:space="preserve"> </w:t>
            </w:r>
            <w:r w:rsidRPr="00143E7C">
              <w:t xml:space="preserve">Patient Information page does not display Remote allergies </w:t>
            </w:r>
            <w:r>
              <w:t>-</w:t>
            </w:r>
            <w:r w:rsidRPr="00143E7C">
              <w:t xml:space="preserve"> OP</w:t>
            </w:r>
            <w:r>
              <w:t>.</w:t>
            </w:r>
          </w:p>
        </w:tc>
      </w:tr>
      <w:tr w:rsidR="00584259" w:rsidRPr="00A2704F" w:rsidTr="00C02069">
        <w:trPr>
          <w:cantSplit/>
        </w:trPr>
        <w:tc>
          <w:tcPr>
            <w:tcW w:w="1161" w:type="pct"/>
          </w:tcPr>
          <w:p w:rsidR="00584259" w:rsidRPr="00143E7C" w:rsidRDefault="00584259" w:rsidP="00C02069">
            <w:pPr>
              <w:pStyle w:val="TableText"/>
            </w:pPr>
            <w:r w:rsidRPr="00143E7C">
              <w:t>6692</w:t>
            </w:r>
          </w:p>
        </w:tc>
        <w:tc>
          <w:tcPr>
            <w:tcW w:w="3839" w:type="pct"/>
          </w:tcPr>
          <w:p w:rsidR="00584259" w:rsidRPr="00143E7C" w:rsidRDefault="00584259" w:rsidP="00C02069">
            <w:pPr>
              <w:pStyle w:val="TableText"/>
            </w:pPr>
            <w:r w:rsidRPr="00143E7C">
              <w:t>Drug interaction and Duplicate therapy message do not display when verifying.</w:t>
            </w:r>
          </w:p>
        </w:tc>
      </w:tr>
      <w:tr w:rsidR="00584259" w:rsidRPr="00A2704F" w:rsidTr="00C02069">
        <w:trPr>
          <w:cantSplit/>
        </w:trPr>
        <w:tc>
          <w:tcPr>
            <w:tcW w:w="1161" w:type="pct"/>
          </w:tcPr>
          <w:p w:rsidR="00584259" w:rsidRPr="00143E7C" w:rsidRDefault="00584259" w:rsidP="00C02069">
            <w:pPr>
              <w:pStyle w:val="TableText"/>
            </w:pPr>
            <w:r w:rsidRPr="00143E7C">
              <w:t>6695</w:t>
            </w:r>
          </w:p>
        </w:tc>
        <w:tc>
          <w:tcPr>
            <w:tcW w:w="3839" w:type="pct"/>
          </w:tcPr>
          <w:p w:rsidR="00584259" w:rsidRPr="00143E7C" w:rsidRDefault="00584259" w:rsidP="00C02069">
            <w:pPr>
              <w:pStyle w:val="TableText"/>
            </w:pPr>
            <w:r w:rsidRPr="00143E7C">
              <w:t>Hard Error during Speed Finish</w:t>
            </w:r>
          </w:p>
        </w:tc>
      </w:tr>
      <w:tr w:rsidR="00584259" w:rsidRPr="00A2704F" w:rsidTr="00C02069">
        <w:trPr>
          <w:cantSplit/>
        </w:trPr>
        <w:tc>
          <w:tcPr>
            <w:tcW w:w="1161" w:type="pct"/>
          </w:tcPr>
          <w:p w:rsidR="00584259" w:rsidRPr="00143E7C" w:rsidRDefault="00584259" w:rsidP="00C02069">
            <w:pPr>
              <w:pStyle w:val="TableText"/>
            </w:pPr>
            <w:r w:rsidRPr="00143E7C">
              <w:t>6696</w:t>
            </w:r>
          </w:p>
        </w:tc>
        <w:tc>
          <w:tcPr>
            <w:tcW w:w="3839" w:type="pct"/>
          </w:tcPr>
          <w:p w:rsidR="00584259" w:rsidRPr="00143E7C" w:rsidRDefault="00584259" w:rsidP="00C02069">
            <w:pPr>
              <w:pStyle w:val="TableText"/>
            </w:pPr>
            <w:r w:rsidRPr="00143E7C">
              <w:t>Invalid CROC messages display during processing of IP IV order</w:t>
            </w:r>
            <w:r>
              <w:t>.</w:t>
            </w:r>
          </w:p>
        </w:tc>
      </w:tr>
      <w:tr w:rsidR="00584259" w:rsidRPr="00A2704F" w:rsidTr="00C02069">
        <w:trPr>
          <w:cantSplit/>
        </w:trPr>
        <w:tc>
          <w:tcPr>
            <w:tcW w:w="1161" w:type="pct"/>
          </w:tcPr>
          <w:p w:rsidR="00584259" w:rsidRPr="00143E7C" w:rsidRDefault="00584259" w:rsidP="00C02069">
            <w:pPr>
              <w:pStyle w:val="TableText"/>
            </w:pPr>
            <w:r w:rsidRPr="00143E7C">
              <w:t>6703</w:t>
            </w:r>
          </w:p>
        </w:tc>
        <w:tc>
          <w:tcPr>
            <w:tcW w:w="3839" w:type="pct"/>
          </w:tcPr>
          <w:p w:rsidR="00584259" w:rsidRPr="00143E7C" w:rsidRDefault="00584259" w:rsidP="00C02069">
            <w:pPr>
              <w:pStyle w:val="TableText"/>
            </w:pPr>
            <w:r w:rsidRPr="00143E7C">
              <w:t>IP</w:t>
            </w:r>
            <w:r>
              <w:t xml:space="preserve"> </w:t>
            </w:r>
            <w:r w:rsidRPr="00143E7C">
              <w:t>-</w:t>
            </w:r>
            <w:r>
              <w:t xml:space="preserve"> </w:t>
            </w:r>
            <w:r w:rsidRPr="00143E7C">
              <w:t>for Drug which contains multiple ingredients, the same allergy check displays once per each ingredient</w:t>
            </w:r>
            <w:r>
              <w:t>.</w:t>
            </w:r>
          </w:p>
        </w:tc>
      </w:tr>
      <w:tr w:rsidR="00584259" w:rsidRPr="00A2704F" w:rsidTr="00C02069">
        <w:trPr>
          <w:cantSplit/>
        </w:trPr>
        <w:tc>
          <w:tcPr>
            <w:tcW w:w="1161" w:type="pct"/>
          </w:tcPr>
          <w:p w:rsidR="00584259" w:rsidRPr="00143E7C" w:rsidRDefault="00584259" w:rsidP="00C02069">
            <w:pPr>
              <w:pStyle w:val="TableText"/>
            </w:pPr>
            <w:r w:rsidRPr="00143E7C">
              <w:t>6722</w:t>
            </w:r>
          </w:p>
        </w:tc>
        <w:tc>
          <w:tcPr>
            <w:tcW w:w="3839" w:type="pct"/>
          </w:tcPr>
          <w:p w:rsidR="00584259" w:rsidRPr="00143E7C" w:rsidRDefault="00584259" w:rsidP="00C02069">
            <w:pPr>
              <w:pStyle w:val="TableText"/>
            </w:pPr>
            <w:r w:rsidRPr="00143E7C">
              <w:t>Order Checks Do Not Display When Editing, Accepting and Verifying UD Non-Verified Order</w:t>
            </w:r>
            <w:r>
              <w:t>.</w:t>
            </w:r>
          </w:p>
        </w:tc>
      </w:tr>
      <w:tr w:rsidR="00584259" w:rsidRPr="00A2704F" w:rsidTr="00C02069">
        <w:trPr>
          <w:cantSplit/>
        </w:trPr>
        <w:tc>
          <w:tcPr>
            <w:tcW w:w="1161" w:type="pct"/>
          </w:tcPr>
          <w:p w:rsidR="00584259" w:rsidRPr="00143E7C" w:rsidRDefault="00584259" w:rsidP="00C02069">
            <w:pPr>
              <w:pStyle w:val="TableText"/>
            </w:pPr>
            <w:r w:rsidRPr="00143E7C">
              <w:t>6747</w:t>
            </w:r>
          </w:p>
        </w:tc>
        <w:tc>
          <w:tcPr>
            <w:tcW w:w="3839" w:type="pct"/>
          </w:tcPr>
          <w:p w:rsidR="00584259" w:rsidRPr="00143E7C" w:rsidRDefault="00584259" w:rsidP="00C02069">
            <w:pPr>
              <w:pStyle w:val="TableText"/>
            </w:pPr>
            <w:r w:rsidRPr="00143E7C">
              <w:t>Potential Patient Safety Issue - Allergy: Multiple Reactions with Same Drug Class or Drug Ingredient</w:t>
            </w:r>
            <w:r>
              <w:t>.</w:t>
            </w:r>
          </w:p>
        </w:tc>
      </w:tr>
      <w:tr w:rsidR="00584259" w:rsidRPr="00A2704F" w:rsidTr="00C02069">
        <w:trPr>
          <w:cantSplit/>
        </w:trPr>
        <w:tc>
          <w:tcPr>
            <w:tcW w:w="1161" w:type="pct"/>
          </w:tcPr>
          <w:p w:rsidR="00584259" w:rsidRPr="00143E7C" w:rsidRDefault="00584259" w:rsidP="00C02069">
            <w:pPr>
              <w:pStyle w:val="TableText"/>
            </w:pPr>
            <w:r w:rsidRPr="00143E7C">
              <w:t>6757</w:t>
            </w:r>
          </w:p>
        </w:tc>
        <w:tc>
          <w:tcPr>
            <w:tcW w:w="3839" w:type="pct"/>
          </w:tcPr>
          <w:p w:rsidR="00584259" w:rsidRPr="00143E7C" w:rsidRDefault="00584259" w:rsidP="00C02069">
            <w:pPr>
              <w:pStyle w:val="TableText"/>
            </w:pPr>
            <w:r w:rsidRPr="00143E7C">
              <w:t>CHEYL37 - Inpatient Renew results in hard error after Allergy Check message</w:t>
            </w:r>
            <w:r>
              <w:t>.</w:t>
            </w:r>
            <w:r w:rsidRPr="00143E7C">
              <w:t xml:space="preserve"> (IP)</w:t>
            </w:r>
          </w:p>
        </w:tc>
      </w:tr>
      <w:tr w:rsidR="00584259" w:rsidRPr="00A2704F" w:rsidTr="00C02069">
        <w:trPr>
          <w:cantSplit/>
        </w:trPr>
        <w:tc>
          <w:tcPr>
            <w:tcW w:w="1161" w:type="pct"/>
          </w:tcPr>
          <w:p w:rsidR="00584259" w:rsidRPr="00143E7C" w:rsidRDefault="00584259" w:rsidP="00C02069">
            <w:pPr>
              <w:pStyle w:val="TableText"/>
            </w:pPr>
            <w:r w:rsidRPr="00143E7C">
              <w:t>6770</w:t>
            </w:r>
          </w:p>
        </w:tc>
        <w:tc>
          <w:tcPr>
            <w:tcW w:w="3839" w:type="pct"/>
          </w:tcPr>
          <w:p w:rsidR="00584259" w:rsidRPr="00143E7C" w:rsidRDefault="00584259" w:rsidP="00C02069">
            <w:pPr>
              <w:pStyle w:val="TableText"/>
            </w:pPr>
            <w:r w:rsidRPr="00143E7C">
              <w:t>CHEYL37</w:t>
            </w:r>
            <w:r>
              <w:t xml:space="preserve"> </w:t>
            </w:r>
            <w:r w:rsidRPr="00143E7C">
              <w:t>-</w:t>
            </w:r>
            <w:r>
              <w:t xml:space="preserve"> </w:t>
            </w:r>
            <w:r w:rsidRPr="00143E7C">
              <w:t>OP</w:t>
            </w:r>
            <w:r>
              <w:t xml:space="preserve"> </w:t>
            </w:r>
            <w:r w:rsidRPr="00143E7C">
              <w:t>-</w:t>
            </w:r>
            <w:r>
              <w:t xml:space="preserve"> </w:t>
            </w:r>
            <w:r w:rsidRPr="00143E7C">
              <w:t>Allergy Intervention is not being required for Severe Allergies</w:t>
            </w:r>
            <w:r>
              <w:t>.</w:t>
            </w:r>
          </w:p>
        </w:tc>
      </w:tr>
      <w:tr w:rsidR="00584259" w:rsidRPr="00A2704F" w:rsidTr="00C02069">
        <w:trPr>
          <w:cantSplit/>
        </w:trPr>
        <w:tc>
          <w:tcPr>
            <w:tcW w:w="1161" w:type="pct"/>
          </w:tcPr>
          <w:p w:rsidR="00584259" w:rsidRPr="00143E7C" w:rsidRDefault="00584259" w:rsidP="00C02069">
            <w:pPr>
              <w:pStyle w:val="TableText"/>
            </w:pPr>
            <w:r w:rsidRPr="00143E7C">
              <w:t>6779</w:t>
            </w:r>
          </w:p>
        </w:tc>
        <w:tc>
          <w:tcPr>
            <w:tcW w:w="3839" w:type="pct"/>
          </w:tcPr>
          <w:p w:rsidR="00584259" w:rsidRPr="00143E7C" w:rsidRDefault="00584259" w:rsidP="00C02069">
            <w:pPr>
              <w:pStyle w:val="TableText"/>
            </w:pPr>
            <w:r w:rsidRPr="00143E7C">
              <w:t>CLE13</w:t>
            </w:r>
            <w:r>
              <w:t xml:space="preserve"> </w:t>
            </w:r>
            <w:r w:rsidRPr="00143E7C">
              <w:t>-</w:t>
            </w:r>
            <w:r>
              <w:t xml:space="preserve"> </w:t>
            </w:r>
            <w:r w:rsidRPr="00143E7C">
              <w:t xml:space="preserve">Remote Allergy Checks not displaying </w:t>
            </w:r>
            <w:r>
              <w:t>-</w:t>
            </w:r>
            <w:r w:rsidRPr="00143E7C">
              <w:t xml:space="preserve"> OP</w:t>
            </w:r>
            <w:r>
              <w:t>.</w:t>
            </w:r>
          </w:p>
        </w:tc>
      </w:tr>
      <w:tr w:rsidR="00584259" w:rsidRPr="00A2704F" w:rsidTr="00C02069">
        <w:trPr>
          <w:cantSplit/>
        </w:trPr>
        <w:tc>
          <w:tcPr>
            <w:tcW w:w="1161" w:type="pct"/>
          </w:tcPr>
          <w:p w:rsidR="00584259" w:rsidRPr="00143E7C" w:rsidRDefault="00584259" w:rsidP="00C02069">
            <w:pPr>
              <w:pStyle w:val="TableText"/>
            </w:pPr>
            <w:r w:rsidRPr="00143E7C">
              <w:t>6780</w:t>
            </w:r>
          </w:p>
        </w:tc>
        <w:tc>
          <w:tcPr>
            <w:tcW w:w="3839" w:type="pct"/>
          </w:tcPr>
          <w:p w:rsidR="00584259" w:rsidRPr="00143E7C" w:rsidRDefault="00584259" w:rsidP="00C02069">
            <w:pPr>
              <w:pStyle w:val="TableText"/>
            </w:pPr>
            <w:r w:rsidRPr="00143E7C">
              <w:t>CLE13</w:t>
            </w:r>
            <w:r>
              <w:t xml:space="preserve"> </w:t>
            </w:r>
            <w:r w:rsidRPr="00143E7C">
              <w:t>-</w:t>
            </w:r>
            <w:r>
              <w:t xml:space="preserve"> </w:t>
            </w:r>
            <w:r w:rsidRPr="00143E7C">
              <w:t xml:space="preserve">Patient Information page does not display Remote allergies </w:t>
            </w:r>
            <w:r>
              <w:t>-</w:t>
            </w:r>
            <w:r w:rsidRPr="00143E7C">
              <w:t xml:space="preserve"> IP</w:t>
            </w:r>
            <w:r>
              <w:t>.</w:t>
            </w:r>
          </w:p>
        </w:tc>
      </w:tr>
      <w:tr w:rsidR="00584259" w:rsidRPr="00A2704F" w:rsidTr="00C02069">
        <w:trPr>
          <w:cantSplit/>
        </w:trPr>
        <w:tc>
          <w:tcPr>
            <w:tcW w:w="1161" w:type="pct"/>
          </w:tcPr>
          <w:p w:rsidR="00584259" w:rsidRPr="00143E7C" w:rsidRDefault="00584259" w:rsidP="00C02069">
            <w:pPr>
              <w:pStyle w:val="TableText"/>
            </w:pPr>
            <w:r w:rsidRPr="00143E7C">
              <w:t>6781</w:t>
            </w:r>
          </w:p>
        </w:tc>
        <w:tc>
          <w:tcPr>
            <w:tcW w:w="3839" w:type="pct"/>
          </w:tcPr>
          <w:p w:rsidR="00584259" w:rsidRPr="00143E7C" w:rsidRDefault="00584259" w:rsidP="00C02069">
            <w:pPr>
              <w:pStyle w:val="TableText"/>
            </w:pPr>
            <w:r w:rsidRPr="00143E7C">
              <w:t>CLE13</w:t>
            </w:r>
            <w:r>
              <w:t xml:space="preserve"> </w:t>
            </w:r>
            <w:r w:rsidRPr="00143E7C">
              <w:t>-</w:t>
            </w:r>
            <w:r>
              <w:t xml:space="preserve"> </w:t>
            </w:r>
            <w:r w:rsidRPr="00143E7C">
              <w:t xml:space="preserve">Remote Allergy Checks not displaying </w:t>
            </w:r>
            <w:r>
              <w:t>-</w:t>
            </w:r>
            <w:r w:rsidRPr="00143E7C">
              <w:t xml:space="preserve"> IP</w:t>
            </w:r>
            <w:r>
              <w:t>.</w:t>
            </w:r>
          </w:p>
        </w:tc>
      </w:tr>
      <w:tr w:rsidR="00584259" w:rsidRPr="00A2704F" w:rsidTr="00C02069">
        <w:trPr>
          <w:cantSplit/>
        </w:trPr>
        <w:tc>
          <w:tcPr>
            <w:tcW w:w="1161" w:type="pct"/>
          </w:tcPr>
          <w:p w:rsidR="00584259" w:rsidRPr="00143E7C" w:rsidRDefault="00584259" w:rsidP="00C02069">
            <w:pPr>
              <w:pStyle w:val="TableText"/>
            </w:pPr>
            <w:r w:rsidRPr="00143E7C">
              <w:t>6784</w:t>
            </w:r>
          </w:p>
        </w:tc>
        <w:tc>
          <w:tcPr>
            <w:tcW w:w="3839" w:type="pct"/>
          </w:tcPr>
          <w:p w:rsidR="00584259" w:rsidRPr="00143E7C" w:rsidRDefault="00584259" w:rsidP="00C02069">
            <w:pPr>
              <w:pStyle w:val="TableText"/>
            </w:pPr>
            <w:r w:rsidRPr="00143E7C">
              <w:t>IV Discontinuation label displays patient room number</w:t>
            </w:r>
            <w:r>
              <w:t>.</w:t>
            </w:r>
          </w:p>
        </w:tc>
      </w:tr>
      <w:tr w:rsidR="00584259" w:rsidRPr="00A2704F" w:rsidTr="00C02069">
        <w:trPr>
          <w:cantSplit/>
        </w:trPr>
        <w:tc>
          <w:tcPr>
            <w:tcW w:w="1161" w:type="pct"/>
          </w:tcPr>
          <w:p w:rsidR="00584259" w:rsidRPr="00143E7C" w:rsidRDefault="00584259" w:rsidP="00C02069">
            <w:pPr>
              <w:pStyle w:val="TableText"/>
            </w:pPr>
            <w:r w:rsidRPr="00143E7C">
              <w:t>6807</w:t>
            </w:r>
          </w:p>
        </w:tc>
        <w:tc>
          <w:tcPr>
            <w:tcW w:w="3839" w:type="pct"/>
          </w:tcPr>
          <w:p w:rsidR="00584259" w:rsidRPr="00143E7C" w:rsidRDefault="00584259" w:rsidP="00C02069">
            <w:pPr>
              <w:pStyle w:val="TableText"/>
            </w:pPr>
            <w:r w:rsidRPr="00143E7C">
              <w:t>Incorporate MOCHA2 into ME2</w:t>
            </w:r>
            <w:r>
              <w:t>.</w:t>
            </w:r>
          </w:p>
        </w:tc>
      </w:tr>
      <w:tr w:rsidR="00584259" w:rsidRPr="00A2704F" w:rsidTr="00C02069">
        <w:trPr>
          <w:cantSplit/>
        </w:trPr>
        <w:tc>
          <w:tcPr>
            <w:tcW w:w="1161" w:type="pct"/>
          </w:tcPr>
          <w:p w:rsidR="00584259" w:rsidRPr="00143E7C" w:rsidRDefault="00584259" w:rsidP="00C02069">
            <w:pPr>
              <w:pStyle w:val="TableText"/>
            </w:pPr>
            <w:r w:rsidRPr="00143E7C">
              <w:lastRenderedPageBreak/>
              <w:t>6808</w:t>
            </w:r>
          </w:p>
        </w:tc>
        <w:tc>
          <w:tcPr>
            <w:tcW w:w="3839" w:type="pct"/>
          </w:tcPr>
          <w:p w:rsidR="00584259" w:rsidRPr="00143E7C" w:rsidRDefault="00584259" w:rsidP="00C02069">
            <w:pPr>
              <w:pStyle w:val="TableText"/>
            </w:pPr>
            <w:r w:rsidRPr="00143E7C">
              <w:t>Incorporate MOCHA2 into ME2</w:t>
            </w:r>
            <w:r>
              <w:t>.</w:t>
            </w:r>
          </w:p>
        </w:tc>
      </w:tr>
      <w:tr w:rsidR="00584259" w:rsidRPr="00A2704F" w:rsidTr="00C02069">
        <w:trPr>
          <w:cantSplit/>
        </w:trPr>
        <w:tc>
          <w:tcPr>
            <w:tcW w:w="1161" w:type="pct"/>
          </w:tcPr>
          <w:p w:rsidR="00584259" w:rsidRPr="00143E7C" w:rsidRDefault="00584259" w:rsidP="00C02069">
            <w:pPr>
              <w:pStyle w:val="TableText"/>
            </w:pPr>
            <w:r w:rsidRPr="00143E7C">
              <w:t>6852</w:t>
            </w:r>
          </w:p>
        </w:tc>
        <w:tc>
          <w:tcPr>
            <w:tcW w:w="3839" w:type="pct"/>
          </w:tcPr>
          <w:p w:rsidR="00584259" w:rsidRPr="00143E7C" w:rsidRDefault="00584259" w:rsidP="00C02069">
            <w:pPr>
              <w:pStyle w:val="TableText"/>
            </w:pPr>
            <w:r w:rsidRPr="00143E7C">
              <w:t>PSIVORC1 - Incorporating changes from PSJ*5*279</w:t>
            </w:r>
            <w:r>
              <w:t>.</w:t>
            </w:r>
          </w:p>
        </w:tc>
      </w:tr>
      <w:tr w:rsidR="00584259" w:rsidRPr="00A2704F" w:rsidTr="00C02069">
        <w:trPr>
          <w:cantSplit/>
        </w:trPr>
        <w:tc>
          <w:tcPr>
            <w:tcW w:w="1161" w:type="pct"/>
          </w:tcPr>
          <w:p w:rsidR="00584259" w:rsidRPr="00143E7C" w:rsidRDefault="00584259" w:rsidP="00C02069">
            <w:pPr>
              <w:pStyle w:val="TableText"/>
            </w:pPr>
            <w:r w:rsidRPr="00143E7C">
              <w:t>6877</w:t>
            </w:r>
          </w:p>
        </w:tc>
        <w:tc>
          <w:tcPr>
            <w:tcW w:w="3839" w:type="pct"/>
          </w:tcPr>
          <w:p w:rsidR="00584259" w:rsidRPr="00143E7C" w:rsidRDefault="00584259" w:rsidP="00C02069">
            <w:pPr>
              <w:pStyle w:val="TableText"/>
            </w:pPr>
            <w:r w:rsidRPr="00143E7C">
              <w:t>OP</w:t>
            </w:r>
            <w:r>
              <w:t xml:space="preserve"> </w:t>
            </w:r>
            <w:r w:rsidRPr="00143E7C">
              <w:t>-</w:t>
            </w:r>
            <w:r>
              <w:t xml:space="preserve"> </w:t>
            </w:r>
            <w:r w:rsidRPr="00143E7C">
              <w:t>Allergy check for drug with multiple ingredients only showing one ingredient</w:t>
            </w:r>
            <w:r>
              <w:t>.</w:t>
            </w:r>
          </w:p>
        </w:tc>
      </w:tr>
      <w:tr w:rsidR="00584259" w:rsidRPr="00A2704F" w:rsidTr="00C02069">
        <w:trPr>
          <w:cantSplit/>
        </w:trPr>
        <w:tc>
          <w:tcPr>
            <w:tcW w:w="1161" w:type="pct"/>
          </w:tcPr>
          <w:p w:rsidR="00584259" w:rsidRPr="00143E7C" w:rsidRDefault="00584259" w:rsidP="00C02069">
            <w:pPr>
              <w:pStyle w:val="TableText"/>
            </w:pPr>
            <w:r w:rsidRPr="00143E7C">
              <w:t>6878</w:t>
            </w:r>
          </w:p>
        </w:tc>
        <w:tc>
          <w:tcPr>
            <w:tcW w:w="3839" w:type="pct"/>
          </w:tcPr>
          <w:p w:rsidR="00584259" w:rsidRPr="00143E7C" w:rsidRDefault="00584259" w:rsidP="00C02069">
            <w:pPr>
              <w:pStyle w:val="TableText"/>
            </w:pPr>
            <w:r w:rsidRPr="00143E7C">
              <w:t>Allergy check for drug with multiple ingredients only showing one ingredient</w:t>
            </w:r>
            <w:r>
              <w:t>.</w:t>
            </w:r>
          </w:p>
        </w:tc>
      </w:tr>
      <w:tr w:rsidR="00584259" w:rsidRPr="00A2704F" w:rsidTr="00C02069">
        <w:trPr>
          <w:cantSplit/>
        </w:trPr>
        <w:tc>
          <w:tcPr>
            <w:tcW w:w="1161" w:type="pct"/>
          </w:tcPr>
          <w:p w:rsidR="00584259" w:rsidRPr="00143E7C" w:rsidRDefault="00584259" w:rsidP="00C02069">
            <w:pPr>
              <w:pStyle w:val="TableText"/>
            </w:pPr>
            <w:r w:rsidRPr="00143E7C">
              <w:t>6881</w:t>
            </w:r>
          </w:p>
        </w:tc>
        <w:tc>
          <w:tcPr>
            <w:tcW w:w="3839" w:type="pct"/>
          </w:tcPr>
          <w:p w:rsidR="00584259" w:rsidRPr="00143E7C" w:rsidRDefault="00584259" w:rsidP="00C02069">
            <w:pPr>
              <w:pStyle w:val="TableText"/>
            </w:pPr>
            <w:r w:rsidRPr="00143E7C">
              <w:t>Incorporate PSJ*5*281 to PSJ*5*296</w:t>
            </w:r>
            <w:r>
              <w:t>.</w:t>
            </w:r>
          </w:p>
        </w:tc>
      </w:tr>
      <w:tr w:rsidR="00584259" w:rsidRPr="00A2704F" w:rsidTr="00C02069">
        <w:trPr>
          <w:cantSplit/>
        </w:trPr>
        <w:tc>
          <w:tcPr>
            <w:tcW w:w="1161" w:type="pct"/>
          </w:tcPr>
          <w:p w:rsidR="00584259" w:rsidRPr="00143E7C" w:rsidRDefault="00584259" w:rsidP="00C02069">
            <w:pPr>
              <w:pStyle w:val="TableText"/>
            </w:pPr>
            <w:r w:rsidRPr="00143E7C">
              <w:t>6890</w:t>
            </w:r>
          </w:p>
        </w:tc>
        <w:tc>
          <w:tcPr>
            <w:tcW w:w="3839" w:type="pct"/>
          </w:tcPr>
          <w:p w:rsidR="00584259" w:rsidRPr="00143E7C" w:rsidRDefault="00584259" w:rsidP="00C02069">
            <w:pPr>
              <w:pStyle w:val="TableText"/>
            </w:pPr>
            <w:r w:rsidRPr="00143E7C">
              <w:t>OP</w:t>
            </w:r>
            <w:r>
              <w:t xml:space="preserve"> </w:t>
            </w:r>
            <w:r w:rsidRPr="00143E7C">
              <w:t>-</w:t>
            </w:r>
            <w:r>
              <w:t xml:space="preserve"> </w:t>
            </w:r>
            <w:r w:rsidRPr="00143E7C">
              <w:t>CLE13</w:t>
            </w:r>
            <w:r>
              <w:t xml:space="preserve"> </w:t>
            </w:r>
            <w:r w:rsidRPr="00143E7C">
              <w:t>-</w:t>
            </w:r>
            <w:r>
              <w:t xml:space="preserve"> </w:t>
            </w:r>
            <w:r w:rsidRPr="00143E7C">
              <w:t>Remote allergy displays Ingredient instead of Causative Agent on PI page</w:t>
            </w:r>
            <w:r>
              <w:t>.</w:t>
            </w:r>
          </w:p>
        </w:tc>
      </w:tr>
      <w:tr w:rsidR="00584259" w:rsidRPr="00A2704F" w:rsidTr="00C02069">
        <w:trPr>
          <w:cantSplit/>
        </w:trPr>
        <w:tc>
          <w:tcPr>
            <w:tcW w:w="1161" w:type="pct"/>
          </w:tcPr>
          <w:p w:rsidR="00584259" w:rsidRPr="00143E7C" w:rsidRDefault="00584259" w:rsidP="00C02069">
            <w:pPr>
              <w:pStyle w:val="TableText"/>
            </w:pPr>
            <w:r w:rsidRPr="00143E7C">
              <w:t>6898</w:t>
            </w:r>
          </w:p>
        </w:tc>
        <w:tc>
          <w:tcPr>
            <w:tcW w:w="3839" w:type="pct"/>
          </w:tcPr>
          <w:p w:rsidR="00584259" w:rsidRPr="00143E7C" w:rsidRDefault="00584259" w:rsidP="00C02069">
            <w:pPr>
              <w:pStyle w:val="TableText"/>
            </w:pPr>
            <w:r w:rsidRPr="00143E7C">
              <w:t>OP - Refusing Intervention on Edit of order with severe allergy does not return to correct screen</w:t>
            </w:r>
            <w:r>
              <w:t>.</w:t>
            </w:r>
          </w:p>
        </w:tc>
      </w:tr>
      <w:tr w:rsidR="00584259" w:rsidRPr="00A2704F" w:rsidTr="00C02069">
        <w:trPr>
          <w:cantSplit/>
        </w:trPr>
        <w:tc>
          <w:tcPr>
            <w:tcW w:w="1161" w:type="pct"/>
          </w:tcPr>
          <w:p w:rsidR="00584259" w:rsidRPr="00143E7C" w:rsidRDefault="00584259" w:rsidP="00C02069">
            <w:pPr>
              <w:pStyle w:val="TableText"/>
            </w:pPr>
            <w:r w:rsidRPr="00143E7C">
              <w:t>6940</w:t>
            </w:r>
          </w:p>
        </w:tc>
        <w:tc>
          <w:tcPr>
            <w:tcW w:w="3839" w:type="pct"/>
          </w:tcPr>
          <w:p w:rsidR="00584259" w:rsidRPr="00143E7C" w:rsidRDefault="00584259" w:rsidP="00C02069">
            <w:pPr>
              <w:pStyle w:val="TableText"/>
            </w:pPr>
            <w:r w:rsidRPr="00143E7C">
              <w:t>CLE13</w:t>
            </w:r>
            <w:r>
              <w:t xml:space="preserve"> </w:t>
            </w:r>
            <w:r w:rsidRPr="00143E7C">
              <w:t>-</w:t>
            </w:r>
            <w:r>
              <w:t xml:space="preserve"> </w:t>
            </w:r>
            <w:r w:rsidRPr="00143E7C">
              <w:t xml:space="preserve">Hard Error GMRAOR after allergy check on a renewed order </w:t>
            </w:r>
            <w:r>
              <w:t>-</w:t>
            </w:r>
            <w:r w:rsidRPr="00143E7C">
              <w:t xml:space="preserve"> OP</w:t>
            </w:r>
            <w:r>
              <w:t>.</w:t>
            </w:r>
          </w:p>
        </w:tc>
      </w:tr>
      <w:tr w:rsidR="00584259" w:rsidRPr="00A2704F" w:rsidTr="00C02069">
        <w:trPr>
          <w:cantSplit/>
        </w:trPr>
        <w:tc>
          <w:tcPr>
            <w:tcW w:w="1161" w:type="pct"/>
          </w:tcPr>
          <w:p w:rsidR="00584259" w:rsidRPr="00143E7C" w:rsidRDefault="00584259" w:rsidP="00C02069">
            <w:pPr>
              <w:pStyle w:val="TableText"/>
            </w:pPr>
            <w:r w:rsidRPr="00143E7C">
              <w:t>6941</w:t>
            </w:r>
          </w:p>
        </w:tc>
        <w:tc>
          <w:tcPr>
            <w:tcW w:w="3839" w:type="pct"/>
          </w:tcPr>
          <w:p w:rsidR="00584259" w:rsidRPr="00143E7C" w:rsidRDefault="00584259" w:rsidP="00C02069">
            <w:pPr>
              <w:pStyle w:val="TableText"/>
            </w:pPr>
            <w:r w:rsidRPr="00143E7C">
              <w:t>CHEYL37</w:t>
            </w:r>
            <w:r>
              <w:t xml:space="preserve"> </w:t>
            </w:r>
            <w:r w:rsidRPr="00143E7C">
              <w:t>- Hard Error upon accepting a renewed order - OP</w:t>
            </w:r>
            <w:r>
              <w:t>.</w:t>
            </w:r>
          </w:p>
        </w:tc>
      </w:tr>
      <w:tr w:rsidR="00584259" w:rsidRPr="00A2704F" w:rsidTr="00C02069">
        <w:trPr>
          <w:cantSplit/>
        </w:trPr>
        <w:tc>
          <w:tcPr>
            <w:tcW w:w="1161" w:type="pct"/>
          </w:tcPr>
          <w:p w:rsidR="00584259" w:rsidRPr="00143E7C" w:rsidRDefault="00584259" w:rsidP="00C02069">
            <w:pPr>
              <w:pStyle w:val="TableText"/>
            </w:pPr>
            <w:r w:rsidRPr="00143E7C">
              <w:t>6948</w:t>
            </w:r>
          </w:p>
        </w:tc>
        <w:tc>
          <w:tcPr>
            <w:tcW w:w="3839" w:type="pct"/>
          </w:tcPr>
          <w:p w:rsidR="00584259" w:rsidRPr="00143E7C" w:rsidRDefault="00584259" w:rsidP="00C02069">
            <w:pPr>
              <w:pStyle w:val="TableText"/>
            </w:pPr>
            <w:r w:rsidRPr="00143E7C">
              <w:t xml:space="preserve">Add Clinical Order Check w/ </w:t>
            </w:r>
            <w:proofErr w:type="gramStart"/>
            <w:r w:rsidRPr="00143E7C">
              <w:t>Offending  ingredient</w:t>
            </w:r>
            <w:proofErr w:type="gramEnd"/>
            <w:r w:rsidRPr="00143E7C">
              <w:t xml:space="preserve"> to the Actual IV Order check for Consistency</w:t>
            </w:r>
            <w:r>
              <w:t xml:space="preserve"> </w:t>
            </w:r>
            <w:r w:rsidRPr="00143E7C">
              <w:t>- Inpatient</w:t>
            </w:r>
            <w:r>
              <w:t>.</w:t>
            </w:r>
          </w:p>
        </w:tc>
      </w:tr>
      <w:tr w:rsidR="00584259" w:rsidRPr="00A2704F" w:rsidTr="00C02069">
        <w:trPr>
          <w:cantSplit/>
        </w:trPr>
        <w:tc>
          <w:tcPr>
            <w:tcW w:w="1161" w:type="pct"/>
          </w:tcPr>
          <w:p w:rsidR="00584259" w:rsidRPr="00143E7C" w:rsidRDefault="00584259" w:rsidP="00C02069">
            <w:pPr>
              <w:pStyle w:val="TableText"/>
            </w:pPr>
            <w:r w:rsidRPr="00143E7C">
              <w:t>6952</w:t>
            </w:r>
          </w:p>
        </w:tc>
        <w:tc>
          <w:tcPr>
            <w:tcW w:w="3839" w:type="pct"/>
          </w:tcPr>
          <w:p w:rsidR="00584259" w:rsidRPr="00143E7C" w:rsidRDefault="00584259" w:rsidP="00C02069">
            <w:pPr>
              <w:pStyle w:val="TableText"/>
            </w:pPr>
            <w:r w:rsidRPr="00143E7C">
              <w:t>Active Outpatient to Inpatient order (free text dose displayed) - "&amp;" passed to CPRS</w:t>
            </w:r>
            <w:r>
              <w:t>.</w:t>
            </w:r>
          </w:p>
        </w:tc>
      </w:tr>
      <w:tr w:rsidR="00584259" w:rsidRPr="00A2704F" w:rsidTr="00C02069">
        <w:trPr>
          <w:cantSplit/>
        </w:trPr>
        <w:tc>
          <w:tcPr>
            <w:tcW w:w="1161" w:type="pct"/>
          </w:tcPr>
          <w:p w:rsidR="00584259" w:rsidRPr="00143E7C" w:rsidRDefault="00584259" w:rsidP="00C02069">
            <w:pPr>
              <w:pStyle w:val="TableText"/>
            </w:pPr>
            <w:r w:rsidRPr="00143E7C">
              <w:t>6956</w:t>
            </w:r>
          </w:p>
        </w:tc>
        <w:tc>
          <w:tcPr>
            <w:tcW w:w="3839" w:type="pct"/>
          </w:tcPr>
          <w:p w:rsidR="00584259" w:rsidRPr="00143E7C" w:rsidRDefault="00584259" w:rsidP="00C02069">
            <w:pPr>
              <w:pStyle w:val="TableText"/>
            </w:pPr>
            <w:r>
              <w:t>Remedy Ticket 589406 - I</w:t>
            </w:r>
            <w:r w:rsidRPr="00143E7C">
              <w:t>ncorporate in ME2</w:t>
            </w:r>
            <w:r>
              <w:t>.</w:t>
            </w:r>
          </w:p>
        </w:tc>
      </w:tr>
      <w:tr w:rsidR="00584259" w:rsidRPr="00A2704F" w:rsidTr="00C02069">
        <w:trPr>
          <w:cantSplit/>
        </w:trPr>
        <w:tc>
          <w:tcPr>
            <w:tcW w:w="1161" w:type="pct"/>
          </w:tcPr>
          <w:p w:rsidR="00584259" w:rsidRPr="00143E7C" w:rsidRDefault="00584259" w:rsidP="00C02069">
            <w:pPr>
              <w:pStyle w:val="TableText"/>
            </w:pPr>
            <w:r w:rsidRPr="00143E7C">
              <w:t>6958</w:t>
            </w:r>
          </w:p>
        </w:tc>
        <w:tc>
          <w:tcPr>
            <w:tcW w:w="3839" w:type="pct"/>
          </w:tcPr>
          <w:p w:rsidR="00584259" w:rsidRPr="00143E7C" w:rsidRDefault="00584259" w:rsidP="00C02069">
            <w:pPr>
              <w:pStyle w:val="TableText"/>
            </w:pPr>
            <w:r w:rsidRPr="00143E7C">
              <w:t>Service Correction inserting DRUG NAME or STRENGTH/DOSE UNIT into OR GTX DOSE INSTRUCTIONS for Unit Dose FREE TEXT CPRS Order</w:t>
            </w:r>
            <w:r>
              <w:t>.</w:t>
            </w:r>
          </w:p>
        </w:tc>
      </w:tr>
      <w:tr w:rsidR="00584259" w:rsidRPr="00A2704F" w:rsidTr="00C02069">
        <w:trPr>
          <w:cantSplit/>
        </w:trPr>
        <w:tc>
          <w:tcPr>
            <w:tcW w:w="1161" w:type="pct"/>
          </w:tcPr>
          <w:p w:rsidR="00584259" w:rsidRPr="00143E7C" w:rsidRDefault="00584259" w:rsidP="00C02069">
            <w:pPr>
              <w:pStyle w:val="TableText"/>
            </w:pPr>
            <w:r w:rsidRPr="00143E7C">
              <w:t>6960</w:t>
            </w:r>
          </w:p>
        </w:tc>
        <w:tc>
          <w:tcPr>
            <w:tcW w:w="3839" w:type="pct"/>
          </w:tcPr>
          <w:p w:rsidR="00584259" w:rsidRPr="00143E7C" w:rsidRDefault="00584259" w:rsidP="00C02069">
            <w:pPr>
              <w:pStyle w:val="TableText"/>
            </w:pPr>
            <w:r w:rsidRPr="00143E7C">
              <w:t>PATIENT SAFETY ISSUE OP - Drug interaction not displaying for remote order in a certain scenario shown in the description</w:t>
            </w:r>
            <w:r>
              <w:t>.</w:t>
            </w:r>
          </w:p>
        </w:tc>
      </w:tr>
      <w:tr w:rsidR="00584259" w:rsidRPr="00A2704F" w:rsidTr="00C02069">
        <w:trPr>
          <w:cantSplit/>
        </w:trPr>
        <w:tc>
          <w:tcPr>
            <w:tcW w:w="1161" w:type="pct"/>
          </w:tcPr>
          <w:p w:rsidR="00584259" w:rsidRPr="00143E7C" w:rsidRDefault="00584259" w:rsidP="00C02069">
            <w:pPr>
              <w:pStyle w:val="TableText"/>
            </w:pPr>
            <w:r w:rsidRPr="00143E7C">
              <w:t>6961</w:t>
            </w:r>
          </w:p>
        </w:tc>
        <w:tc>
          <w:tcPr>
            <w:tcW w:w="3839" w:type="pct"/>
          </w:tcPr>
          <w:p w:rsidR="00584259" w:rsidRPr="00143E7C" w:rsidRDefault="00584259" w:rsidP="00C02069">
            <w:pPr>
              <w:pStyle w:val="TableText"/>
            </w:pPr>
            <w:r w:rsidRPr="00143E7C">
              <w:t xml:space="preserve">CHEYL55 - Getting Hard Error when Verifying an IV Order </w:t>
            </w:r>
            <w:r>
              <w:t>-</w:t>
            </w:r>
            <w:r w:rsidRPr="00143E7C">
              <w:t xml:space="preserve"> IP</w:t>
            </w:r>
            <w:r>
              <w:t>.</w:t>
            </w:r>
          </w:p>
        </w:tc>
      </w:tr>
      <w:tr w:rsidR="00584259" w:rsidRPr="00A2704F" w:rsidTr="00C02069">
        <w:trPr>
          <w:cantSplit/>
        </w:trPr>
        <w:tc>
          <w:tcPr>
            <w:tcW w:w="1161" w:type="pct"/>
          </w:tcPr>
          <w:p w:rsidR="00584259" w:rsidRPr="00143E7C" w:rsidRDefault="00584259" w:rsidP="00C02069">
            <w:pPr>
              <w:pStyle w:val="TableText"/>
            </w:pPr>
            <w:r w:rsidRPr="00143E7C">
              <w:t>6962</w:t>
            </w:r>
          </w:p>
        </w:tc>
        <w:tc>
          <w:tcPr>
            <w:tcW w:w="3839" w:type="pct"/>
          </w:tcPr>
          <w:p w:rsidR="00584259" w:rsidRPr="00143E7C" w:rsidRDefault="00584259" w:rsidP="00C02069">
            <w:pPr>
              <w:pStyle w:val="TableText"/>
            </w:pPr>
            <w:r w:rsidRPr="00143E7C">
              <w:t>Rem</w:t>
            </w:r>
            <w:r>
              <w:t>edy ticket 960690 and 960714 - R</w:t>
            </w:r>
            <w:r w:rsidRPr="00143E7C">
              <w:t>emote ADR allergies missing allergy order check</w:t>
            </w:r>
            <w:r>
              <w:t>.</w:t>
            </w:r>
          </w:p>
        </w:tc>
      </w:tr>
      <w:tr w:rsidR="00584259" w:rsidRPr="00A2704F" w:rsidTr="00C02069">
        <w:trPr>
          <w:cantSplit/>
        </w:trPr>
        <w:tc>
          <w:tcPr>
            <w:tcW w:w="1161" w:type="pct"/>
          </w:tcPr>
          <w:p w:rsidR="00584259" w:rsidRPr="00143E7C" w:rsidRDefault="00584259" w:rsidP="00C02069">
            <w:pPr>
              <w:pStyle w:val="TableText"/>
            </w:pPr>
            <w:r w:rsidRPr="00143E7C">
              <w:t>6963</w:t>
            </w:r>
          </w:p>
        </w:tc>
        <w:tc>
          <w:tcPr>
            <w:tcW w:w="3839" w:type="pct"/>
          </w:tcPr>
          <w:p w:rsidR="00584259" w:rsidRPr="00143E7C" w:rsidRDefault="00584259" w:rsidP="00C02069">
            <w:pPr>
              <w:pStyle w:val="TableText"/>
            </w:pPr>
            <w:r w:rsidRPr="00143E7C">
              <w:t>Remedy Ticket 933381 - Incorrect allergy/drug order checks reported by the site</w:t>
            </w:r>
            <w:r>
              <w:t>.</w:t>
            </w:r>
          </w:p>
        </w:tc>
      </w:tr>
      <w:tr w:rsidR="00584259" w:rsidRPr="00A2704F" w:rsidTr="00C02069">
        <w:trPr>
          <w:cantSplit/>
        </w:trPr>
        <w:tc>
          <w:tcPr>
            <w:tcW w:w="1161" w:type="pct"/>
          </w:tcPr>
          <w:p w:rsidR="00584259" w:rsidRPr="00143E7C" w:rsidRDefault="00584259" w:rsidP="00C02069">
            <w:pPr>
              <w:pStyle w:val="TableText"/>
            </w:pPr>
            <w:r w:rsidRPr="00143E7C">
              <w:t>6968</w:t>
            </w:r>
          </w:p>
        </w:tc>
        <w:tc>
          <w:tcPr>
            <w:tcW w:w="3839" w:type="pct"/>
          </w:tcPr>
          <w:p w:rsidR="00584259" w:rsidRPr="00143E7C" w:rsidRDefault="00584259" w:rsidP="00C02069">
            <w:pPr>
              <w:pStyle w:val="TableText"/>
            </w:pPr>
            <w:r w:rsidRPr="00143E7C">
              <w:t>CHEYL55 - IP - Order Check display issue for Maximum Dosage while in drug order.</w:t>
            </w:r>
          </w:p>
        </w:tc>
      </w:tr>
      <w:tr w:rsidR="00584259" w:rsidRPr="00A2704F" w:rsidTr="00C02069">
        <w:trPr>
          <w:cantSplit/>
        </w:trPr>
        <w:tc>
          <w:tcPr>
            <w:tcW w:w="1161" w:type="pct"/>
          </w:tcPr>
          <w:p w:rsidR="00584259" w:rsidRPr="00143E7C" w:rsidRDefault="00584259" w:rsidP="00C02069">
            <w:pPr>
              <w:pStyle w:val="TableText"/>
            </w:pPr>
            <w:r w:rsidRPr="00143E7C">
              <w:t>6970</w:t>
            </w:r>
          </w:p>
        </w:tc>
        <w:tc>
          <w:tcPr>
            <w:tcW w:w="3839" w:type="pct"/>
          </w:tcPr>
          <w:p w:rsidR="00584259" w:rsidRPr="00143E7C" w:rsidRDefault="00584259" w:rsidP="00C02069">
            <w:pPr>
              <w:pStyle w:val="TableText"/>
            </w:pPr>
            <w:r w:rsidRPr="00143E7C">
              <w:t>OP - Remove ALLERGY functionality from ME2B and incorporate into ME2</w:t>
            </w:r>
            <w:r>
              <w:t>.</w:t>
            </w:r>
          </w:p>
        </w:tc>
      </w:tr>
      <w:tr w:rsidR="00584259" w:rsidRPr="00A2704F" w:rsidTr="00C02069">
        <w:trPr>
          <w:cantSplit/>
        </w:trPr>
        <w:tc>
          <w:tcPr>
            <w:tcW w:w="1161" w:type="pct"/>
          </w:tcPr>
          <w:p w:rsidR="00584259" w:rsidRPr="00143E7C" w:rsidRDefault="00584259" w:rsidP="00C02069">
            <w:pPr>
              <w:pStyle w:val="TableText"/>
            </w:pPr>
            <w:r w:rsidRPr="00143E7C">
              <w:t>6971</w:t>
            </w:r>
          </w:p>
        </w:tc>
        <w:tc>
          <w:tcPr>
            <w:tcW w:w="3839" w:type="pct"/>
          </w:tcPr>
          <w:p w:rsidR="00584259" w:rsidRPr="00143E7C" w:rsidRDefault="00584259" w:rsidP="00C02069">
            <w:pPr>
              <w:pStyle w:val="TableText"/>
            </w:pPr>
            <w:r w:rsidRPr="00143E7C">
              <w:t>IP - Remove ALLE</w:t>
            </w:r>
            <w:r>
              <w:t>RGY functionality and PSJ*5*296</w:t>
            </w:r>
            <w:r w:rsidRPr="00143E7C">
              <w:t xml:space="preserve"> from ME2B and incorporate into ME2</w:t>
            </w:r>
            <w:r>
              <w:t>.</w:t>
            </w:r>
          </w:p>
        </w:tc>
      </w:tr>
      <w:tr w:rsidR="00584259" w:rsidRPr="00A2704F" w:rsidTr="00C02069">
        <w:trPr>
          <w:cantSplit/>
        </w:trPr>
        <w:tc>
          <w:tcPr>
            <w:tcW w:w="1161" w:type="pct"/>
          </w:tcPr>
          <w:p w:rsidR="00584259" w:rsidRPr="00143E7C" w:rsidRDefault="00584259" w:rsidP="00C02069">
            <w:pPr>
              <w:pStyle w:val="TableText"/>
            </w:pPr>
            <w:r w:rsidRPr="00143E7C">
              <w:t>6972</w:t>
            </w:r>
          </w:p>
        </w:tc>
        <w:tc>
          <w:tcPr>
            <w:tcW w:w="3839" w:type="pct"/>
          </w:tcPr>
          <w:p w:rsidR="00584259" w:rsidRPr="00143E7C" w:rsidRDefault="00584259" w:rsidP="00C02069">
            <w:pPr>
              <w:pStyle w:val="TableText"/>
            </w:pPr>
            <w:r w:rsidRPr="00143E7C">
              <w:t>IP Remove - "Discontinued IV Notification Labels" functionality from ME2</w:t>
            </w:r>
            <w:r>
              <w:t>.</w:t>
            </w:r>
            <w:r w:rsidRPr="00143E7C">
              <w:t xml:space="preserve"> </w:t>
            </w:r>
          </w:p>
        </w:tc>
      </w:tr>
      <w:tr w:rsidR="00584259" w:rsidRPr="00A2704F" w:rsidTr="00C02069">
        <w:trPr>
          <w:cantSplit/>
        </w:trPr>
        <w:tc>
          <w:tcPr>
            <w:tcW w:w="1161" w:type="pct"/>
          </w:tcPr>
          <w:p w:rsidR="00584259" w:rsidRPr="00143E7C" w:rsidRDefault="00584259" w:rsidP="00C02069">
            <w:pPr>
              <w:pStyle w:val="TableText"/>
            </w:pPr>
            <w:r w:rsidRPr="00143E7C">
              <w:t>6974</w:t>
            </w:r>
          </w:p>
        </w:tc>
        <w:tc>
          <w:tcPr>
            <w:tcW w:w="3839" w:type="pct"/>
          </w:tcPr>
          <w:p w:rsidR="00584259" w:rsidRPr="00143E7C" w:rsidRDefault="00584259" w:rsidP="00C02069">
            <w:pPr>
              <w:pStyle w:val="TableText"/>
            </w:pPr>
            <w:r w:rsidRPr="00143E7C">
              <w:t xml:space="preserve">CHEYL55 - Speed Renewal only gives allergy check for first drug </w:t>
            </w:r>
            <w:r>
              <w:t xml:space="preserve">- </w:t>
            </w:r>
            <w:r w:rsidRPr="00143E7C">
              <w:t>OP</w:t>
            </w:r>
            <w:r>
              <w:t>.</w:t>
            </w:r>
          </w:p>
        </w:tc>
      </w:tr>
      <w:tr w:rsidR="00584259" w:rsidRPr="00A2704F" w:rsidTr="00C02069">
        <w:trPr>
          <w:cantSplit/>
        </w:trPr>
        <w:tc>
          <w:tcPr>
            <w:tcW w:w="1161" w:type="pct"/>
          </w:tcPr>
          <w:p w:rsidR="00584259" w:rsidRPr="00143E7C" w:rsidRDefault="00584259" w:rsidP="00C02069">
            <w:pPr>
              <w:pStyle w:val="TableText"/>
            </w:pPr>
            <w:r w:rsidRPr="00143E7C">
              <w:lastRenderedPageBreak/>
              <w:t>6975</w:t>
            </w:r>
          </w:p>
        </w:tc>
        <w:tc>
          <w:tcPr>
            <w:tcW w:w="3839" w:type="pct"/>
          </w:tcPr>
          <w:p w:rsidR="00584259" w:rsidRPr="00143E7C" w:rsidRDefault="00584259" w:rsidP="00C02069">
            <w:pPr>
              <w:pStyle w:val="TableText"/>
            </w:pPr>
            <w:r w:rsidRPr="00143E7C">
              <w:t>Incorporate PSJ*5*199 Vista Maintenance Patch</w:t>
            </w:r>
            <w:r>
              <w:t>.</w:t>
            </w:r>
          </w:p>
        </w:tc>
      </w:tr>
      <w:tr w:rsidR="00584259" w:rsidRPr="00A2704F" w:rsidTr="00C02069">
        <w:trPr>
          <w:cantSplit/>
        </w:trPr>
        <w:tc>
          <w:tcPr>
            <w:tcW w:w="1161" w:type="pct"/>
          </w:tcPr>
          <w:p w:rsidR="00584259" w:rsidRPr="00143E7C" w:rsidRDefault="00584259" w:rsidP="00C02069">
            <w:pPr>
              <w:pStyle w:val="TableText"/>
            </w:pPr>
            <w:r w:rsidRPr="00143E7C">
              <w:t>6978</w:t>
            </w:r>
          </w:p>
        </w:tc>
        <w:tc>
          <w:tcPr>
            <w:tcW w:w="3839" w:type="pct"/>
          </w:tcPr>
          <w:p w:rsidR="00584259" w:rsidRPr="00143E7C" w:rsidRDefault="00584259" w:rsidP="00C02069">
            <w:pPr>
              <w:pStyle w:val="TableText"/>
            </w:pPr>
            <w:r w:rsidRPr="00143E7C">
              <w:t>CLE13</w:t>
            </w:r>
            <w:r>
              <w:t xml:space="preserve"> </w:t>
            </w:r>
            <w:r w:rsidRPr="00143E7C">
              <w:t>-</w:t>
            </w:r>
            <w:r>
              <w:t xml:space="preserve"> </w:t>
            </w:r>
            <w:r w:rsidRPr="00143E7C">
              <w:t>Patient Information page does not display Remote allergies</w:t>
            </w:r>
            <w:r>
              <w:t>.</w:t>
            </w:r>
          </w:p>
        </w:tc>
      </w:tr>
      <w:tr w:rsidR="00584259" w:rsidRPr="00A2704F" w:rsidTr="00C02069">
        <w:trPr>
          <w:cantSplit/>
        </w:trPr>
        <w:tc>
          <w:tcPr>
            <w:tcW w:w="1161" w:type="pct"/>
          </w:tcPr>
          <w:p w:rsidR="00584259" w:rsidRPr="00143E7C" w:rsidRDefault="00584259" w:rsidP="00C02069">
            <w:pPr>
              <w:pStyle w:val="TableText"/>
            </w:pPr>
            <w:r w:rsidRPr="00143E7C">
              <w:t>6979</w:t>
            </w:r>
          </w:p>
        </w:tc>
        <w:tc>
          <w:tcPr>
            <w:tcW w:w="3839" w:type="pct"/>
          </w:tcPr>
          <w:p w:rsidR="00584259" w:rsidRPr="00143E7C" w:rsidRDefault="00584259" w:rsidP="00C02069">
            <w:pPr>
              <w:pStyle w:val="TableText"/>
            </w:pPr>
            <w:r w:rsidRPr="00143E7C">
              <w:t>CLE13 - DA option in IP UD gives hard error</w:t>
            </w:r>
            <w:r>
              <w:t>.</w:t>
            </w:r>
          </w:p>
        </w:tc>
      </w:tr>
      <w:tr w:rsidR="00584259" w:rsidRPr="00A2704F" w:rsidTr="00C02069">
        <w:trPr>
          <w:cantSplit/>
        </w:trPr>
        <w:tc>
          <w:tcPr>
            <w:tcW w:w="1161" w:type="pct"/>
          </w:tcPr>
          <w:p w:rsidR="00584259" w:rsidRPr="00143E7C" w:rsidRDefault="00584259" w:rsidP="00C02069">
            <w:pPr>
              <w:pStyle w:val="TableText"/>
            </w:pPr>
            <w:r w:rsidRPr="00143E7C">
              <w:t>6987</w:t>
            </w:r>
          </w:p>
        </w:tc>
        <w:tc>
          <w:tcPr>
            <w:tcW w:w="3839" w:type="pct"/>
          </w:tcPr>
          <w:p w:rsidR="00584259" w:rsidRPr="00143E7C" w:rsidRDefault="00584259" w:rsidP="00C02069">
            <w:pPr>
              <w:pStyle w:val="TableText"/>
            </w:pPr>
            <w:r w:rsidRPr="00143E7C">
              <w:t xml:space="preserve">MBOX - Hard Syntax error when using DA option </w:t>
            </w:r>
            <w:r>
              <w:t>-</w:t>
            </w:r>
            <w:r w:rsidRPr="00143E7C">
              <w:t xml:space="preserve"> IP</w:t>
            </w:r>
            <w:r>
              <w:t>.</w:t>
            </w:r>
          </w:p>
        </w:tc>
      </w:tr>
      <w:tr w:rsidR="00584259" w:rsidRPr="00A2704F" w:rsidTr="00C02069">
        <w:trPr>
          <w:cantSplit/>
        </w:trPr>
        <w:tc>
          <w:tcPr>
            <w:tcW w:w="1161" w:type="pct"/>
          </w:tcPr>
          <w:p w:rsidR="00584259" w:rsidRPr="00143E7C" w:rsidRDefault="00584259" w:rsidP="00C02069">
            <w:pPr>
              <w:pStyle w:val="TableText"/>
            </w:pPr>
            <w:r w:rsidRPr="00143E7C">
              <w:t>6990</w:t>
            </w:r>
          </w:p>
        </w:tc>
        <w:tc>
          <w:tcPr>
            <w:tcW w:w="3839" w:type="pct"/>
          </w:tcPr>
          <w:p w:rsidR="00584259" w:rsidRPr="00143E7C" w:rsidRDefault="00584259" w:rsidP="00C02069">
            <w:pPr>
              <w:pStyle w:val="TableText"/>
            </w:pPr>
            <w:r w:rsidRPr="00143E7C">
              <w:t>OP</w:t>
            </w:r>
            <w:r>
              <w:t xml:space="preserve"> </w:t>
            </w:r>
            <w:r w:rsidRPr="00143E7C">
              <w:t>-</w:t>
            </w:r>
            <w:r>
              <w:t xml:space="preserve"> </w:t>
            </w:r>
            <w:r w:rsidRPr="00143E7C">
              <w:t>CLE13</w:t>
            </w:r>
            <w:r>
              <w:t xml:space="preserve"> </w:t>
            </w:r>
            <w:r w:rsidRPr="00143E7C">
              <w:t>-</w:t>
            </w:r>
            <w:r>
              <w:t xml:space="preserve"> </w:t>
            </w:r>
            <w:r w:rsidRPr="00143E7C">
              <w:t>When finishing an order the AC</w:t>
            </w:r>
            <w:r>
              <w:t xml:space="preserve"> </w:t>
            </w:r>
            <w:r w:rsidRPr="00143E7C">
              <w:t>(accept) does not show allergy check or require intervention</w:t>
            </w:r>
            <w:r>
              <w:t>.</w:t>
            </w:r>
          </w:p>
        </w:tc>
      </w:tr>
      <w:tr w:rsidR="00584259" w:rsidRPr="00A2704F" w:rsidTr="00C02069">
        <w:trPr>
          <w:cantSplit/>
        </w:trPr>
        <w:tc>
          <w:tcPr>
            <w:tcW w:w="1161" w:type="pct"/>
          </w:tcPr>
          <w:p w:rsidR="00584259" w:rsidRPr="00143E7C" w:rsidRDefault="00584259" w:rsidP="00C02069">
            <w:pPr>
              <w:pStyle w:val="TableText"/>
            </w:pPr>
            <w:r w:rsidRPr="00143E7C">
              <w:t>6991</w:t>
            </w:r>
          </w:p>
        </w:tc>
        <w:tc>
          <w:tcPr>
            <w:tcW w:w="3839" w:type="pct"/>
          </w:tcPr>
          <w:p w:rsidR="00584259" w:rsidRPr="00143E7C" w:rsidRDefault="00584259" w:rsidP="00C02069">
            <w:pPr>
              <w:pStyle w:val="TableText"/>
            </w:pPr>
            <w:r w:rsidRPr="00143E7C">
              <w:t xml:space="preserve">CLE13 - DA Option does not display Allergy Check information correctly </w:t>
            </w:r>
            <w:r>
              <w:t>-</w:t>
            </w:r>
            <w:r w:rsidRPr="00143E7C">
              <w:t xml:space="preserve"> IP</w:t>
            </w:r>
            <w:r>
              <w:t>.</w:t>
            </w:r>
          </w:p>
        </w:tc>
      </w:tr>
      <w:tr w:rsidR="00584259" w:rsidRPr="00A2704F" w:rsidTr="00C02069">
        <w:trPr>
          <w:cantSplit/>
        </w:trPr>
        <w:tc>
          <w:tcPr>
            <w:tcW w:w="1161" w:type="pct"/>
          </w:tcPr>
          <w:p w:rsidR="00584259" w:rsidRPr="00143E7C" w:rsidRDefault="00584259" w:rsidP="00C02069">
            <w:pPr>
              <w:pStyle w:val="TableText"/>
            </w:pPr>
            <w:r w:rsidRPr="00143E7C">
              <w:t>6992</w:t>
            </w:r>
          </w:p>
        </w:tc>
        <w:tc>
          <w:tcPr>
            <w:tcW w:w="3839" w:type="pct"/>
          </w:tcPr>
          <w:p w:rsidR="00584259" w:rsidRPr="00143E7C" w:rsidRDefault="00584259" w:rsidP="00C02069">
            <w:pPr>
              <w:pStyle w:val="TableText"/>
            </w:pPr>
            <w:r w:rsidRPr="00143E7C">
              <w:t>CK option does not display allergy info correctly</w:t>
            </w:r>
            <w:r>
              <w:t>.</w:t>
            </w:r>
          </w:p>
        </w:tc>
      </w:tr>
      <w:tr w:rsidR="00584259" w:rsidRPr="00A2704F" w:rsidTr="00C02069">
        <w:trPr>
          <w:cantSplit/>
        </w:trPr>
        <w:tc>
          <w:tcPr>
            <w:tcW w:w="1161" w:type="pct"/>
          </w:tcPr>
          <w:p w:rsidR="00584259" w:rsidRPr="00143E7C" w:rsidRDefault="00584259" w:rsidP="00C02069">
            <w:pPr>
              <w:pStyle w:val="TableText"/>
            </w:pPr>
            <w:r w:rsidRPr="00143E7C">
              <w:t>6995</w:t>
            </w:r>
          </w:p>
        </w:tc>
        <w:tc>
          <w:tcPr>
            <w:tcW w:w="3839" w:type="pct"/>
          </w:tcPr>
          <w:p w:rsidR="00584259" w:rsidRPr="00143E7C" w:rsidRDefault="00584259" w:rsidP="00C02069">
            <w:pPr>
              <w:pStyle w:val="TableText"/>
            </w:pPr>
            <w:r w:rsidRPr="00143E7C">
              <w:t>Unable to verify an active IV order</w:t>
            </w:r>
            <w:r>
              <w:t>.</w:t>
            </w:r>
          </w:p>
        </w:tc>
      </w:tr>
      <w:tr w:rsidR="00584259" w:rsidRPr="00A2704F" w:rsidTr="00C02069">
        <w:trPr>
          <w:cantSplit/>
        </w:trPr>
        <w:tc>
          <w:tcPr>
            <w:tcW w:w="1161" w:type="pct"/>
          </w:tcPr>
          <w:p w:rsidR="00584259" w:rsidRPr="00143E7C" w:rsidRDefault="00584259" w:rsidP="00C02069">
            <w:pPr>
              <w:pStyle w:val="TableText"/>
            </w:pPr>
            <w:r w:rsidRPr="00143E7C">
              <w:t>6996</w:t>
            </w:r>
          </w:p>
        </w:tc>
        <w:tc>
          <w:tcPr>
            <w:tcW w:w="3839" w:type="pct"/>
          </w:tcPr>
          <w:p w:rsidR="00584259" w:rsidRPr="00143E7C" w:rsidRDefault="00584259" w:rsidP="00C02069">
            <w:pPr>
              <w:pStyle w:val="TableText"/>
            </w:pPr>
            <w:r w:rsidRPr="00143E7C">
              <w:t>Maximum Dosage message does not display for certain IVs</w:t>
            </w:r>
            <w:r>
              <w:t>.</w:t>
            </w:r>
          </w:p>
        </w:tc>
      </w:tr>
      <w:tr w:rsidR="00584259" w:rsidRPr="00A2704F" w:rsidTr="00C02069">
        <w:trPr>
          <w:cantSplit/>
        </w:trPr>
        <w:tc>
          <w:tcPr>
            <w:tcW w:w="1161" w:type="pct"/>
          </w:tcPr>
          <w:p w:rsidR="00584259" w:rsidRPr="00143E7C" w:rsidRDefault="00584259" w:rsidP="00C02069">
            <w:pPr>
              <w:pStyle w:val="TableText"/>
            </w:pPr>
            <w:r w:rsidRPr="00143E7C">
              <w:t>6998</w:t>
            </w:r>
          </w:p>
        </w:tc>
        <w:tc>
          <w:tcPr>
            <w:tcW w:w="3839" w:type="pct"/>
          </w:tcPr>
          <w:p w:rsidR="00584259" w:rsidRPr="00143E7C" w:rsidRDefault="00584259" w:rsidP="00C02069">
            <w:pPr>
              <w:pStyle w:val="TableText"/>
            </w:pPr>
            <w:r w:rsidRPr="00143E7C">
              <w:t>PSPO2545: IP Pharmacy order did not display on BCMA Coversheet in highlighted format (included on both Inpatient and Outpatient because it is reported as an inpatient problem, but an outpatient routine had to be modified).</w:t>
            </w:r>
          </w:p>
        </w:tc>
      </w:tr>
      <w:tr w:rsidR="00584259" w:rsidRPr="00A2704F" w:rsidTr="00C02069">
        <w:trPr>
          <w:cantSplit/>
        </w:trPr>
        <w:tc>
          <w:tcPr>
            <w:tcW w:w="1161" w:type="pct"/>
          </w:tcPr>
          <w:p w:rsidR="00584259" w:rsidRPr="00A8502A" w:rsidRDefault="00584259" w:rsidP="00C02069">
            <w:pPr>
              <w:pStyle w:val="TableText"/>
            </w:pPr>
            <w:r w:rsidRPr="00A8502A">
              <w:t>6999</w:t>
            </w:r>
          </w:p>
        </w:tc>
        <w:tc>
          <w:tcPr>
            <w:tcW w:w="3839" w:type="pct"/>
          </w:tcPr>
          <w:p w:rsidR="00584259" w:rsidRPr="00A8502A" w:rsidRDefault="00584259" w:rsidP="00C02069">
            <w:pPr>
              <w:pStyle w:val="TableText"/>
            </w:pPr>
            <w:r w:rsidRPr="00A8502A">
              <w:t>Maximum Dosage message displays at Accept and Verify while still in the order. Therapeutic Duplication displays twice.</w:t>
            </w:r>
          </w:p>
        </w:tc>
      </w:tr>
      <w:tr w:rsidR="00584259" w:rsidRPr="00A2704F" w:rsidTr="00C02069">
        <w:trPr>
          <w:cantSplit/>
        </w:trPr>
        <w:tc>
          <w:tcPr>
            <w:tcW w:w="1161" w:type="pct"/>
          </w:tcPr>
          <w:p w:rsidR="00584259" w:rsidRPr="00A8502A" w:rsidRDefault="00584259" w:rsidP="00C02069">
            <w:pPr>
              <w:pStyle w:val="TableText"/>
            </w:pPr>
            <w:r w:rsidRPr="00A8502A">
              <w:t>7000</w:t>
            </w:r>
          </w:p>
        </w:tc>
        <w:tc>
          <w:tcPr>
            <w:tcW w:w="3839" w:type="pct"/>
          </w:tcPr>
          <w:p w:rsidR="00584259" w:rsidRPr="00A8502A" w:rsidRDefault="00584259" w:rsidP="00C02069">
            <w:pPr>
              <w:pStyle w:val="TableText"/>
            </w:pPr>
            <w:r w:rsidRPr="00A8502A">
              <w:t>IP - Add sign/symptoms to Allergy/ADR order check display (Remote HDR). DA Option Failed</w:t>
            </w:r>
            <w:r>
              <w:t>.</w:t>
            </w:r>
          </w:p>
        </w:tc>
      </w:tr>
      <w:tr w:rsidR="00584259" w:rsidRPr="00A2704F" w:rsidTr="00C02069">
        <w:trPr>
          <w:cantSplit/>
        </w:trPr>
        <w:tc>
          <w:tcPr>
            <w:tcW w:w="1161" w:type="pct"/>
          </w:tcPr>
          <w:p w:rsidR="00584259" w:rsidRPr="00A8502A" w:rsidRDefault="00584259" w:rsidP="00C02069">
            <w:pPr>
              <w:pStyle w:val="TableText"/>
            </w:pPr>
            <w:r w:rsidRPr="00A8502A">
              <w:t>7001</w:t>
            </w:r>
          </w:p>
        </w:tc>
        <w:tc>
          <w:tcPr>
            <w:tcW w:w="3839" w:type="pct"/>
          </w:tcPr>
          <w:p w:rsidR="00584259" w:rsidRPr="00A8502A" w:rsidRDefault="00584259" w:rsidP="00C02069">
            <w:pPr>
              <w:pStyle w:val="TableText"/>
            </w:pPr>
            <w:r w:rsidRPr="00A8502A">
              <w:t xml:space="preserve">CLE13 - Hidden DA option allergy check display does not match user story </w:t>
            </w:r>
            <w:r>
              <w:t xml:space="preserve">- </w:t>
            </w:r>
            <w:r w:rsidRPr="00A8502A">
              <w:t>IP</w:t>
            </w:r>
            <w:r>
              <w:t>.</w:t>
            </w:r>
          </w:p>
        </w:tc>
      </w:tr>
      <w:tr w:rsidR="00584259" w:rsidRPr="00A2704F" w:rsidTr="00C02069">
        <w:trPr>
          <w:cantSplit/>
        </w:trPr>
        <w:tc>
          <w:tcPr>
            <w:tcW w:w="1161" w:type="pct"/>
          </w:tcPr>
          <w:p w:rsidR="00584259" w:rsidRPr="00A8502A" w:rsidRDefault="00584259" w:rsidP="00C02069">
            <w:pPr>
              <w:pStyle w:val="TableText"/>
            </w:pPr>
            <w:r w:rsidRPr="00A8502A">
              <w:t>7002</w:t>
            </w:r>
          </w:p>
        </w:tc>
        <w:tc>
          <w:tcPr>
            <w:tcW w:w="3839" w:type="pct"/>
          </w:tcPr>
          <w:p w:rsidR="00584259" w:rsidRPr="00A8502A" w:rsidRDefault="00584259" w:rsidP="00C02069">
            <w:pPr>
              <w:pStyle w:val="TableText"/>
            </w:pPr>
            <w:r w:rsidRPr="00A8502A">
              <w:t>Hidden DA option allergy check display does not match user story</w:t>
            </w:r>
            <w:r>
              <w:t>.</w:t>
            </w:r>
            <w:r w:rsidRPr="00A8502A">
              <w:t xml:space="preserve"> </w:t>
            </w:r>
          </w:p>
        </w:tc>
      </w:tr>
      <w:tr w:rsidR="00584259" w:rsidRPr="00A2704F" w:rsidTr="00C02069">
        <w:trPr>
          <w:cantSplit/>
        </w:trPr>
        <w:tc>
          <w:tcPr>
            <w:tcW w:w="1161" w:type="pct"/>
          </w:tcPr>
          <w:p w:rsidR="00584259" w:rsidRPr="00A8502A" w:rsidRDefault="00584259" w:rsidP="00C02069">
            <w:pPr>
              <w:pStyle w:val="TableText"/>
            </w:pPr>
            <w:r w:rsidRPr="00A8502A">
              <w:t>7005</w:t>
            </w:r>
          </w:p>
        </w:tc>
        <w:tc>
          <w:tcPr>
            <w:tcW w:w="3839" w:type="pct"/>
          </w:tcPr>
          <w:p w:rsidR="00584259" w:rsidRPr="00A8502A" w:rsidRDefault="00584259" w:rsidP="00C02069">
            <w:pPr>
              <w:pStyle w:val="TableText"/>
            </w:pPr>
            <w:r w:rsidRPr="00A8502A">
              <w:t>Incorporate SUMPM patch PSO*7*313 into ME2 patch PSO*7*411</w:t>
            </w:r>
            <w:r>
              <w:t>.</w:t>
            </w:r>
          </w:p>
        </w:tc>
      </w:tr>
      <w:tr w:rsidR="00584259" w:rsidRPr="00A2704F" w:rsidTr="00C02069">
        <w:trPr>
          <w:cantSplit/>
        </w:trPr>
        <w:tc>
          <w:tcPr>
            <w:tcW w:w="1161" w:type="pct"/>
          </w:tcPr>
          <w:p w:rsidR="00584259" w:rsidRPr="00A8502A" w:rsidRDefault="00584259" w:rsidP="00C02069">
            <w:pPr>
              <w:pStyle w:val="TableText"/>
            </w:pPr>
            <w:r w:rsidRPr="00A8502A">
              <w:t>7011</w:t>
            </w:r>
          </w:p>
        </w:tc>
        <w:tc>
          <w:tcPr>
            <w:tcW w:w="3839" w:type="pct"/>
          </w:tcPr>
          <w:p w:rsidR="00584259" w:rsidRPr="00A8502A" w:rsidRDefault="00584259" w:rsidP="00C02069">
            <w:pPr>
              <w:pStyle w:val="TableText"/>
            </w:pPr>
            <w:r w:rsidRPr="00A8502A">
              <w:t>When finishing an order the AC</w:t>
            </w:r>
            <w:r>
              <w:t xml:space="preserve"> </w:t>
            </w:r>
            <w:r w:rsidRPr="00A8502A">
              <w:t>(accept) does not show allergy check or require intervention</w:t>
            </w:r>
            <w:r>
              <w:t>.</w:t>
            </w:r>
          </w:p>
        </w:tc>
      </w:tr>
      <w:tr w:rsidR="00584259" w:rsidRPr="00A2704F" w:rsidTr="00C02069">
        <w:trPr>
          <w:cantSplit/>
        </w:trPr>
        <w:tc>
          <w:tcPr>
            <w:tcW w:w="1161" w:type="pct"/>
          </w:tcPr>
          <w:p w:rsidR="00584259" w:rsidRPr="00A8502A" w:rsidRDefault="00584259" w:rsidP="00C02069">
            <w:pPr>
              <w:pStyle w:val="TableText"/>
            </w:pPr>
            <w:r w:rsidRPr="00A8502A">
              <w:t>7012</w:t>
            </w:r>
          </w:p>
        </w:tc>
        <w:tc>
          <w:tcPr>
            <w:tcW w:w="3839" w:type="pct"/>
          </w:tcPr>
          <w:p w:rsidR="00584259" w:rsidRPr="00A8502A" w:rsidRDefault="00584259" w:rsidP="00C02069">
            <w:pPr>
              <w:pStyle w:val="TableText"/>
            </w:pPr>
            <w:r w:rsidRPr="00A8502A">
              <w:t>IP</w:t>
            </w:r>
            <w:r>
              <w:t xml:space="preserve"> - IV -</w:t>
            </w:r>
            <w:r w:rsidRPr="00A8502A">
              <w:t xml:space="preserve"> "Order not copied" message not received when severe intervention is refused</w:t>
            </w:r>
            <w:r>
              <w:t>.</w:t>
            </w:r>
          </w:p>
        </w:tc>
      </w:tr>
      <w:tr w:rsidR="00584259" w:rsidRPr="00A2704F" w:rsidTr="00C02069">
        <w:trPr>
          <w:cantSplit/>
        </w:trPr>
        <w:tc>
          <w:tcPr>
            <w:tcW w:w="1161" w:type="pct"/>
          </w:tcPr>
          <w:p w:rsidR="00584259" w:rsidRPr="00A8502A" w:rsidRDefault="00584259" w:rsidP="00C02069">
            <w:pPr>
              <w:pStyle w:val="TableText"/>
            </w:pPr>
            <w:r w:rsidRPr="00A8502A">
              <w:t>7013</w:t>
            </w:r>
          </w:p>
        </w:tc>
        <w:tc>
          <w:tcPr>
            <w:tcW w:w="3839" w:type="pct"/>
          </w:tcPr>
          <w:p w:rsidR="00584259" w:rsidRPr="00A8502A" w:rsidRDefault="00584259" w:rsidP="00C02069">
            <w:pPr>
              <w:pStyle w:val="TableText"/>
            </w:pPr>
            <w:r w:rsidRPr="00A8502A">
              <w:t>Speed Renewal, if severe intervention refused for 1</w:t>
            </w:r>
            <w:r w:rsidRPr="00AD6E98">
              <w:rPr>
                <w:vertAlign w:val="superscript"/>
              </w:rPr>
              <w:t>st</w:t>
            </w:r>
            <w:r>
              <w:t xml:space="preserve"> </w:t>
            </w:r>
            <w:r w:rsidRPr="00A8502A">
              <w:t>order none of the orders renew</w:t>
            </w:r>
            <w:r>
              <w:t>.</w:t>
            </w:r>
          </w:p>
        </w:tc>
      </w:tr>
      <w:tr w:rsidR="00584259" w:rsidRPr="00A2704F" w:rsidTr="00C02069">
        <w:trPr>
          <w:cantSplit/>
        </w:trPr>
        <w:tc>
          <w:tcPr>
            <w:tcW w:w="1161" w:type="pct"/>
          </w:tcPr>
          <w:p w:rsidR="00584259" w:rsidRPr="00A8502A" w:rsidRDefault="00584259" w:rsidP="00C02069">
            <w:pPr>
              <w:pStyle w:val="TableText"/>
            </w:pPr>
            <w:r w:rsidRPr="00A8502A">
              <w:t>7014</w:t>
            </w:r>
          </w:p>
        </w:tc>
        <w:tc>
          <w:tcPr>
            <w:tcW w:w="3839" w:type="pct"/>
          </w:tcPr>
          <w:p w:rsidR="00584259" w:rsidRPr="00A8502A" w:rsidRDefault="00584259" w:rsidP="00C02069">
            <w:pPr>
              <w:pStyle w:val="TableText"/>
            </w:pPr>
            <w:r w:rsidRPr="00A8502A">
              <w:t>IP - Speed Renewal, if severe intervention refused for 1</w:t>
            </w:r>
            <w:r w:rsidRPr="00AD6E98">
              <w:rPr>
                <w:vertAlign w:val="superscript"/>
              </w:rPr>
              <w:t>st</w:t>
            </w:r>
            <w:r>
              <w:t xml:space="preserve"> </w:t>
            </w:r>
            <w:r w:rsidRPr="00A8502A">
              <w:t>order none of the orders renew</w:t>
            </w:r>
            <w:r>
              <w:t>.</w:t>
            </w:r>
          </w:p>
        </w:tc>
      </w:tr>
      <w:tr w:rsidR="00584259" w:rsidRPr="00A2704F" w:rsidTr="00C02069">
        <w:trPr>
          <w:cantSplit/>
        </w:trPr>
        <w:tc>
          <w:tcPr>
            <w:tcW w:w="1161" w:type="pct"/>
          </w:tcPr>
          <w:p w:rsidR="00584259" w:rsidRPr="00A8502A" w:rsidRDefault="00584259" w:rsidP="00C02069">
            <w:pPr>
              <w:pStyle w:val="TableText"/>
            </w:pPr>
            <w:r w:rsidRPr="00A8502A">
              <w:t>7015</w:t>
            </w:r>
          </w:p>
        </w:tc>
        <w:tc>
          <w:tcPr>
            <w:tcW w:w="3839" w:type="pct"/>
          </w:tcPr>
          <w:p w:rsidR="00584259" w:rsidRPr="00A8502A" w:rsidRDefault="00584259" w:rsidP="00C02069">
            <w:pPr>
              <w:pStyle w:val="TableText"/>
            </w:pPr>
            <w:r w:rsidRPr="00A8502A">
              <w:t>IP</w:t>
            </w:r>
            <w:r>
              <w:t xml:space="preserve"> - </w:t>
            </w:r>
            <w:r w:rsidRPr="00A8502A">
              <w:t>IV</w:t>
            </w:r>
            <w:r>
              <w:t xml:space="preserve"> </w:t>
            </w:r>
            <w:r w:rsidRPr="00A8502A">
              <w:t>- Refusing severe intervention on Renew, system does not display the "No Changes Made to this Order</w:t>
            </w:r>
            <w:r>
              <w:t>.</w:t>
            </w:r>
          </w:p>
        </w:tc>
      </w:tr>
      <w:tr w:rsidR="00584259" w:rsidRPr="00A2704F" w:rsidTr="00C02069">
        <w:trPr>
          <w:cantSplit/>
        </w:trPr>
        <w:tc>
          <w:tcPr>
            <w:tcW w:w="1161" w:type="pct"/>
          </w:tcPr>
          <w:p w:rsidR="00584259" w:rsidRPr="00A8502A" w:rsidRDefault="00584259" w:rsidP="00C02069">
            <w:pPr>
              <w:pStyle w:val="TableText"/>
            </w:pPr>
            <w:r w:rsidRPr="00A8502A">
              <w:t>7017</w:t>
            </w:r>
          </w:p>
        </w:tc>
        <w:tc>
          <w:tcPr>
            <w:tcW w:w="3839" w:type="pct"/>
            <w:vAlign w:val="bottom"/>
          </w:tcPr>
          <w:p w:rsidR="00584259" w:rsidRPr="00A8502A" w:rsidRDefault="00584259" w:rsidP="00C02069">
            <w:pPr>
              <w:pStyle w:val="TableText"/>
            </w:pPr>
            <w:r w:rsidRPr="00A8502A">
              <w:t>IP</w:t>
            </w:r>
            <w:r>
              <w:t xml:space="preserve"> - </w:t>
            </w:r>
            <w:r w:rsidRPr="00A8502A">
              <w:t>IV</w:t>
            </w:r>
            <w:r>
              <w:t xml:space="preserve"> </w:t>
            </w:r>
            <w:r w:rsidRPr="00A8502A">
              <w:t>-</w:t>
            </w:r>
            <w:r>
              <w:t xml:space="preserve"> </w:t>
            </w:r>
            <w:r w:rsidRPr="00A8502A">
              <w:t>System prompts twice for the drug allergy message even when the Intervention was already logged</w:t>
            </w:r>
            <w:r>
              <w:t>.</w:t>
            </w:r>
          </w:p>
        </w:tc>
      </w:tr>
      <w:tr w:rsidR="00584259" w:rsidRPr="00A2704F" w:rsidTr="00C02069">
        <w:trPr>
          <w:cantSplit/>
        </w:trPr>
        <w:tc>
          <w:tcPr>
            <w:tcW w:w="1161" w:type="pct"/>
          </w:tcPr>
          <w:p w:rsidR="00584259" w:rsidRPr="00A8502A" w:rsidRDefault="00584259" w:rsidP="00C02069">
            <w:pPr>
              <w:pStyle w:val="TableText"/>
            </w:pPr>
            <w:r w:rsidRPr="00A8502A">
              <w:t>7022</w:t>
            </w:r>
          </w:p>
        </w:tc>
        <w:tc>
          <w:tcPr>
            <w:tcW w:w="3839" w:type="pct"/>
            <w:vAlign w:val="bottom"/>
          </w:tcPr>
          <w:p w:rsidR="00584259" w:rsidRPr="00A8502A" w:rsidRDefault="00584259" w:rsidP="00C02069">
            <w:pPr>
              <w:pStyle w:val="TableText"/>
            </w:pPr>
            <w:r w:rsidRPr="00A8502A">
              <w:t>IP</w:t>
            </w:r>
            <w:r>
              <w:t xml:space="preserve"> - IV </w:t>
            </w:r>
            <w:r w:rsidRPr="00A8502A">
              <w:t>- Allergy checks for some drugs are not firing</w:t>
            </w:r>
            <w:r>
              <w:t>.</w:t>
            </w:r>
          </w:p>
        </w:tc>
      </w:tr>
      <w:tr w:rsidR="00584259" w:rsidRPr="00A2704F" w:rsidTr="00C02069">
        <w:trPr>
          <w:cantSplit/>
        </w:trPr>
        <w:tc>
          <w:tcPr>
            <w:tcW w:w="1161" w:type="pct"/>
          </w:tcPr>
          <w:p w:rsidR="00584259" w:rsidRPr="00A8502A" w:rsidRDefault="00584259" w:rsidP="00C02069">
            <w:pPr>
              <w:pStyle w:val="TableText"/>
            </w:pPr>
            <w:r w:rsidRPr="00A8502A">
              <w:t>7025</w:t>
            </w:r>
          </w:p>
        </w:tc>
        <w:tc>
          <w:tcPr>
            <w:tcW w:w="3839" w:type="pct"/>
          </w:tcPr>
          <w:p w:rsidR="00584259" w:rsidRPr="00A8502A" w:rsidRDefault="00584259" w:rsidP="00C02069">
            <w:pPr>
              <w:pStyle w:val="TableText"/>
            </w:pPr>
            <w:r w:rsidRPr="00A8502A">
              <w:t>Speed Renewal messages scroll off the screen</w:t>
            </w:r>
            <w:r>
              <w:t>.</w:t>
            </w:r>
          </w:p>
        </w:tc>
      </w:tr>
      <w:tr w:rsidR="00584259" w:rsidRPr="00A2704F" w:rsidTr="00C02069">
        <w:trPr>
          <w:cantSplit/>
        </w:trPr>
        <w:tc>
          <w:tcPr>
            <w:tcW w:w="1161" w:type="pct"/>
          </w:tcPr>
          <w:p w:rsidR="00584259" w:rsidRPr="00A8502A" w:rsidRDefault="00584259" w:rsidP="00C02069">
            <w:pPr>
              <w:pStyle w:val="TableText"/>
            </w:pPr>
            <w:r w:rsidRPr="00A8502A">
              <w:lastRenderedPageBreak/>
              <w:t>7026</w:t>
            </w:r>
          </w:p>
        </w:tc>
        <w:tc>
          <w:tcPr>
            <w:tcW w:w="3839" w:type="pct"/>
            <w:vAlign w:val="bottom"/>
          </w:tcPr>
          <w:p w:rsidR="00584259" w:rsidRPr="00A8502A" w:rsidRDefault="00584259" w:rsidP="00C02069">
            <w:pPr>
              <w:pStyle w:val="TableText"/>
            </w:pPr>
            <w:r w:rsidRPr="00A8502A">
              <w:t>IP</w:t>
            </w:r>
            <w:r>
              <w:t xml:space="preserve"> - </w:t>
            </w:r>
            <w:r w:rsidRPr="00A8502A">
              <w:t>IV</w:t>
            </w:r>
            <w:r>
              <w:t xml:space="preserve"> </w:t>
            </w:r>
            <w:r w:rsidRPr="00A8502A">
              <w:t>-</w:t>
            </w:r>
            <w:r>
              <w:t xml:space="preserve"> </w:t>
            </w:r>
            <w:r w:rsidRPr="00A8502A">
              <w:t>Messages scroll of screen when intervention refused for Renew &amp; Copy</w:t>
            </w:r>
            <w:r>
              <w:t>.</w:t>
            </w:r>
          </w:p>
        </w:tc>
      </w:tr>
      <w:tr w:rsidR="00584259" w:rsidRPr="00A2704F" w:rsidTr="00C02069">
        <w:trPr>
          <w:cantSplit/>
        </w:trPr>
        <w:tc>
          <w:tcPr>
            <w:tcW w:w="1161" w:type="pct"/>
          </w:tcPr>
          <w:p w:rsidR="00584259" w:rsidRPr="00A8502A" w:rsidRDefault="00584259" w:rsidP="00C02069">
            <w:pPr>
              <w:pStyle w:val="TableText"/>
            </w:pPr>
            <w:r w:rsidRPr="00A8502A">
              <w:t>7027</w:t>
            </w:r>
          </w:p>
        </w:tc>
        <w:tc>
          <w:tcPr>
            <w:tcW w:w="3839" w:type="pct"/>
            <w:vAlign w:val="bottom"/>
          </w:tcPr>
          <w:p w:rsidR="00584259" w:rsidRPr="00A8502A" w:rsidRDefault="00584259" w:rsidP="00C02069">
            <w:pPr>
              <w:pStyle w:val="TableText"/>
            </w:pPr>
            <w:r w:rsidRPr="00A8502A">
              <w:t>Creating intervention in IPUD speed renewal results in hard error.</w:t>
            </w:r>
          </w:p>
        </w:tc>
      </w:tr>
      <w:tr w:rsidR="00584259" w:rsidRPr="00A2704F" w:rsidTr="00C02069">
        <w:trPr>
          <w:cantSplit/>
        </w:trPr>
        <w:tc>
          <w:tcPr>
            <w:tcW w:w="1161" w:type="pct"/>
          </w:tcPr>
          <w:p w:rsidR="00584259" w:rsidRPr="00A8502A" w:rsidRDefault="00584259" w:rsidP="00C02069">
            <w:pPr>
              <w:pStyle w:val="TableText"/>
            </w:pPr>
            <w:r w:rsidRPr="00A8502A">
              <w:rPr>
                <w:rFonts w:eastAsia="SimSun"/>
              </w:rPr>
              <w:t>7029</w:t>
            </w:r>
          </w:p>
        </w:tc>
        <w:tc>
          <w:tcPr>
            <w:tcW w:w="3839" w:type="pct"/>
          </w:tcPr>
          <w:p w:rsidR="00584259" w:rsidRPr="00A8502A" w:rsidRDefault="00584259" w:rsidP="00C02069">
            <w:pPr>
              <w:pStyle w:val="TableText"/>
            </w:pPr>
            <w:r w:rsidRPr="00A8502A">
              <w:rPr>
                <w:rFonts w:eastAsia="SimSun"/>
              </w:rPr>
              <w:t xml:space="preserve">CK option results in hard error. </w:t>
            </w:r>
            <w:r w:rsidRPr="00A8502A">
              <w:t>SUBSCRIPT&gt;PSODGAL2+18^PSODGAL2 *RET("","DATA")</w:t>
            </w:r>
          </w:p>
        </w:tc>
      </w:tr>
      <w:tr w:rsidR="00584259" w:rsidRPr="00A2704F" w:rsidTr="00C02069">
        <w:trPr>
          <w:cantSplit/>
        </w:trPr>
        <w:tc>
          <w:tcPr>
            <w:tcW w:w="1161" w:type="pct"/>
          </w:tcPr>
          <w:p w:rsidR="00584259" w:rsidRPr="00A8502A" w:rsidRDefault="00584259" w:rsidP="00C02069">
            <w:pPr>
              <w:pStyle w:val="TableText"/>
            </w:pPr>
            <w:r w:rsidRPr="00A8502A">
              <w:rPr>
                <w:rFonts w:eastAsia="SimSun"/>
              </w:rPr>
              <w:t>7030</w:t>
            </w:r>
          </w:p>
        </w:tc>
        <w:tc>
          <w:tcPr>
            <w:tcW w:w="3839" w:type="pct"/>
          </w:tcPr>
          <w:p w:rsidR="00584259" w:rsidRPr="00A8502A" w:rsidRDefault="00584259" w:rsidP="00C02069">
            <w:pPr>
              <w:pStyle w:val="TableText"/>
            </w:pPr>
            <w:r w:rsidRPr="00A8502A">
              <w:t>CK option results in hard error.</w:t>
            </w:r>
          </w:p>
        </w:tc>
      </w:tr>
      <w:tr w:rsidR="00584259" w:rsidRPr="00A2704F" w:rsidTr="00C02069">
        <w:trPr>
          <w:cantSplit/>
        </w:trPr>
        <w:tc>
          <w:tcPr>
            <w:tcW w:w="1161" w:type="pct"/>
          </w:tcPr>
          <w:p w:rsidR="00584259" w:rsidRPr="00A8502A" w:rsidRDefault="00584259" w:rsidP="00C02069">
            <w:pPr>
              <w:pStyle w:val="TableText"/>
            </w:pPr>
            <w:r w:rsidRPr="00A8502A">
              <w:rPr>
                <w:rFonts w:eastAsia="SimSun"/>
              </w:rPr>
              <w:t>7031</w:t>
            </w:r>
          </w:p>
        </w:tc>
        <w:tc>
          <w:tcPr>
            <w:tcW w:w="3839" w:type="pct"/>
          </w:tcPr>
          <w:p w:rsidR="00584259" w:rsidRPr="00A8502A" w:rsidRDefault="00584259" w:rsidP="00C02069">
            <w:pPr>
              <w:pStyle w:val="TableText"/>
            </w:pPr>
            <w:r w:rsidRPr="00A8502A">
              <w:t>CK option repeats "Press Return" message, CHEYL37 hard error</w:t>
            </w:r>
            <w:r>
              <w:t>.</w:t>
            </w:r>
          </w:p>
        </w:tc>
      </w:tr>
      <w:tr w:rsidR="00584259" w:rsidRPr="00A2704F" w:rsidTr="00C02069">
        <w:trPr>
          <w:cantSplit/>
        </w:trPr>
        <w:tc>
          <w:tcPr>
            <w:tcW w:w="1161" w:type="pct"/>
          </w:tcPr>
          <w:p w:rsidR="00584259" w:rsidRPr="00A8502A" w:rsidRDefault="00584259" w:rsidP="00C02069">
            <w:pPr>
              <w:pStyle w:val="TableText"/>
            </w:pPr>
            <w:r w:rsidRPr="00A8502A">
              <w:t>7032</w:t>
            </w:r>
          </w:p>
        </w:tc>
        <w:tc>
          <w:tcPr>
            <w:tcW w:w="3839" w:type="pct"/>
          </w:tcPr>
          <w:p w:rsidR="00584259" w:rsidRPr="00A8502A" w:rsidRDefault="00584259" w:rsidP="00C02069">
            <w:pPr>
              <w:pStyle w:val="TableText"/>
            </w:pPr>
            <w:r w:rsidRPr="00A8502A">
              <w:t>CHEYL37</w:t>
            </w:r>
            <w:r>
              <w:t xml:space="preserve"> </w:t>
            </w:r>
            <w:r w:rsidRPr="00A8502A">
              <w:t>-</w:t>
            </w:r>
            <w:r>
              <w:t xml:space="preserve"> </w:t>
            </w:r>
            <w:r w:rsidRPr="00A8502A">
              <w:t xml:space="preserve">CK option results in hard error </w:t>
            </w:r>
            <w:r>
              <w:t>-</w:t>
            </w:r>
            <w:r w:rsidRPr="00A8502A">
              <w:t xml:space="preserve"> OP</w:t>
            </w:r>
            <w:r>
              <w:t>.</w:t>
            </w:r>
          </w:p>
        </w:tc>
      </w:tr>
      <w:tr w:rsidR="00584259" w:rsidRPr="00A2704F" w:rsidTr="00C02069">
        <w:trPr>
          <w:cantSplit/>
        </w:trPr>
        <w:tc>
          <w:tcPr>
            <w:tcW w:w="1161" w:type="pct"/>
          </w:tcPr>
          <w:p w:rsidR="00584259" w:rsidRPr="00A8502A" w:rsidRDefault="00584259" w:rsidP="00C02069">
            <w:pPr>
              <w:pStyle w:val="TableText"/>
            </w:pPr>
            <w:r w:rsidRPr="00A8502A">
              <w:t>7033</w:t>
            </w:r>
          </w:p>
        </w:tc>
        <w:tc>
          <w:tcPr>
            <w:tcW w:w="3839" w:type="pct"/>
          </w:tcPr>
          <w:p w:rsidR="00584259" w:rsidRPr="00A8502A" w:rsidRDefault="00584259" w:rsidP="00C02069">
            <w:pPr>
              <w:pStyle w:val="TableText"/>
            </w:pPr>
            <w:r w:rsidRPr="00A8502A">
              <w:t>IP - Allergy display Prospective drug is getting name from incorrect file</w:t>
            </w:r>
            <w:r>
              <w:t>.</w:t>
            </w:r>
          </w:p>
        </w:tc>
      </w:tr>
      <w:tr w:rsidR="00584259" w:rsidRPr="00A2704F" w:rsidTr="00C02069">
        <w:trPr>
          <w:cantSplit/>
        </w:trPr>
        <w:tc>
          <w:tcPr>
            <w:tcW w:w="1161" w:type="pct"/>
          </w:tcPr>
          <w:p w:rsidR="00584259" w:rsidRPr="00A8502A" w:rsidRDefault="00584259" w:rsidP="00C02069">
            <w:pPr>
              <w:pStyle w:val="TableText"/>
            </w:pPr>
            <w:r w:rsidRPr="00A8502A">
              <w:t>7034</w:t>
            </w:r>
          </w:p>
        </w:tc>
        <w:tc>
          <w:tcPr>
            <w:tcW w:w="3839" w:type="pct"/>
          </w:tcPr>
          <w:p w:rsidR="00584259" w:rsidRPr="00A8502A" w:rsidRDefault="00584259" w:rsidP="00C02069">
            <w:pPr>
              <w:pStyle w:val="TableText"/>
            </w:pPr>
            <w:r w:rsidRPr="00A8502A">
              <w:t>Drug level error message displays twice for certain drugs when order check cannot be done</w:t>
            </w:r>
            <w:r>
              <w:t>.</w:t>
            </w:r>
          </w:p>
        </w:tc>
      </w:tr>
      <w:tr w:rsidR="00584259" w:rsidRPr="00A2704F" w:rsidTr="00C02069">
        <w:trPr>
          <w:cantSplit/>
        </w:trPr>
        <w:tc>
          <w:tcPr>
            <w:tcW w:w="1161" w:type="pct"/>
          </w:tcPr>
          <w:p w:rsidR="00584259" w:rsidRPr="00A8502A" w:rsidRDefault="00584259" w:rsidP="00C02069">
            <w:pPr>
              <w:pStyle w:val="TableText"/>
            </w:pPr>
            <w:r w:rsidRPr="00A8502A">
              <w:t>7043</w:t>
            </w:r>
          </w:p>
        </w:tc>
        <w:tc>
          <w:tcPr>
            <w:tcW w:w="3839" w:type="pct"/>
          </w:tcPr>
          <w:p w:rsidR="00584259" w:rsidRPr="00A8502A" w:rsidRDefault="00584259" w:rsidP="00C02069">
            <w:pPr>
              <w:pStyle w:val="TableText"/>
            </w:pPr>
            <w:r w:rsidRPr="00A8502A">
              <w:t>CK action - Allergies not showing for solutions that are not PREMIX's.</w:t>
            </w:r>
          </w:p>
        </w:tc>
      </w:tr>
      <w:tr w:rsidR="00584259" w:rsidRPr="00A2704F" w:rsidTr="00C02069">
        <w:trPr>
          <w:cantSplit/>
        </w:trPr>
        <w:tc>
          <w:tcPr>
            <w:tcW w:w="1161" w:type="pct"/>
          </w:tcPr>
          <w:p w:rsidR="00584259" w:rsidRPr="00A8502A" w:rsidRDefault="00584259" w:rsidP="00C02069">
            <w:pPr>
              <w:pStyle w:val="TableText"/>
            </w:pPr>
            <w:r w:rsidRPr="00A8502A">
              <w:t>7044</w:t>
            </w:r>
          </w:p>
        </w:tc>
        <w:tc>
          <w:tcPr>
            <w:tcW w:w="3839" w:type="pct"/>
          </w:tcPr>
          <w:p w:rsidR="00584259" w:rsidRPr="00A8502A" w:rsidRDefault="00584259" w:rsidP="00C02069">
            <w:pPr>
              <w:pStyle w:val="TableText"/>
            </w:pPr>
            <w:r w:rsidRPr="00A8502A">
              <w:t>Error when new order placed for patient without previous orders on the profile</w:t>
            </w:r>
            <w:r>
              <w:t>.</w:t>
            </w:r>
          </w:p>
        </w:tc>
      </w:tr>
      <w:tr w:rsidR="00584259" w:rsidRPr="00A2704F" w:rsidTr="00C02069">
        <w:trPr>
          <w:cantSplit/>
        </w:trPr>
        <w:tc>
          <w:tcPr>
            <w:tcW w:w="1161" w:type="pct"/>
          </w:tcPr>
          <w:p w:rsidR="00584259" w:rsidRPr="00A8502A" w:rsidRDefault="00584259" w:rsidP="00C02069">
            <w:pPr>
              <w:pStyle w:val="TableText"/>
            </w:pPr>
            <w:r w:rsidRPr="00A8502A">
              <w:t>7045</w:t>
            </w:r>
          </w:p>
        </w:tc>
        <w:tc>
          <w:tcPr>
            <w:tcW w:w="3839" w:type="pct"/>
          </w:tcPr>
          <w:p w:rsidR="00584259" w:rsidRPr="00A8502A" w:rsidRDefault="00584259" w:rsidP="00C02069">
            <w:pPr>
              <w:pStyle w:val="TableText"/>
            </w:pPr>
            <w:r w:rsidRPr="00A8502A">
              <w:t xml:space="preserve">CHEYL37 - OP CK option gives hard error when intervention is null </w:t>
            </w:r>
            <w:r>
              <w:t xml:space="preserve">- </w:t>
            </w:r>
            <w:r w:rsidRPr="00A8502A">
              <w:t>OP</w:t>
            </w:r>
            <w:r>
              <w:t>.</w:t>
            </w:r>
          </w:p>
        </w:tc>
      </w:tr>
      <w:tr w:rsidR="00584259" w:rsidRPr="00A2704F" w:rsidTr="00C02069">
        <w:trPr>
          <w:cantSplit/>
        </w:trPr>
        <w:tc>
          <w:tcPr>
            <w:tcW w:w="1161" w:type="pct"/>
          </w:tcPr>
          <w:p w:rsidR="00584259" w:rsidRPr="00A8502A" w:rsidRDefault="00584259" w:rsidP="00C02069">
            <w:pPr>
              <w:pStyle w:val="TableText"/>
            </w:pPr>
            <w:r w:rsidRPr="00A8502A">
              <w:t>7055</w:t>
            </w:r>
          </w:p>
        </w:tc>
        <w:tc>
          <w:tcPr>
            <w:tcW w:w="3839" w:type="pct"/>
          </w:tcPr>
          <w:p w:rsidR="00584259" w:rsidRPr="00A8502A" w:rsidRDefault="00584259" w:rsidP="00C02069">
            <w:pPr>
              <w:pStyle w:val="TableText"/>
            </w:pPr>
            <w:r w:rsidRPr="00A8502A">
              <w:t>Allergy check and request for intervention repeats in some cases - OPIV IMO</w:t>
            </w:r>
            <w:r>
              <w:t>.</w:t>
            </w:r>
          </w:p>
        </w:tc>
      </w:tr>
      <w:tr w:rsidR="00584259" w:rsidRPr="00A2704F" w:rsidTr="00C02069">
        <w:trPr>
          <w:cantSplit/>
        </w:trPr>
        <w:tc>
          <w:tcPr>
            <w:tcW w:w="1161" w:type="pct"/>
          </w:tcPr>
          <w:p w:rsidR="00584259" w:rsidRPr="00A8502A" w:rsidRDefault="00584259" w:rsidP="00C02069">
            <w:pPr>
              <w:pStyle w:val="TableText"/>
            </w:pPr>
            <w:r w:rsidRPr="00A8502A">
              <w:t>7056</w:t>
            </w:r>
          </w:p>
        </w:tc>
        <w:tc>
          <w:tcPr>
            <w:tcW w:w="3839" w:type="pct"/>
          </w:tcPr>
          <w:p w:rsidR="00584259" w:rsidRPr="00A8502A" w:rsidRDefault="00584259" w:rsidP="00C02069">
            <w:pPr>
              <w:pStyle w:val="TableText"/>
            </w:pPr>
            <w:r w:rsidRPr="00A8502A">
              <w:t>Significant and Critical Drug Interaction no</w:t>
            </w:r>
            <w:r>
              <w:t>t asking for Monograph Display -</w:t>
            </w:r>
            <w:r w:rsidRPr="00A8502A">
              <w:t xml:space="preserve"> OP</w:t>
            </w:r>
            <w:r>
              <w:t>.</w:t>
            </w:r>
          </w:p>
        </w:tc>
      </w:tr>
      <w:tr w:rsidR="00584259" w:rsidRPr="00A2704F" w:rsidTr="00C02069">
        <w:trPr>
          <w:cantSplit/>
        </w:trPr>
        <w:tc>
          <w:tcPr>
            <w:tcW w:w="1161" w:type="pct"/>
          </w:tcPr>
          <w:p w:rsidR="00584259" w:rsidRPr="00A8502A" w:rsidRDefault="00584259" w:rsidP="00C02069">
            <w:pPr>
              <w:pStyle w:val="TableText"/>
            </w:pPr>
            <w:r w:rsidRPr="00A8502A">
              <w:t>7060</w:t>
            </w:r>
          </w:p>
        </w:tc>
        <w:tc>
          <w:tcPr>
            <w:tcW w:w="3839" w:type="pct"/>
          </w:tcPr>
          <w:p w:rsidR="00584259" w:rsidRPr="00A8502A" w:rsidRDefault="00584259" w:rsidP="00C02069">
            <w:pPr>
              <w:pStyle w:val="TableText"/>
            </w:pPr>
            <w:r w:rsidRPr="00A8502A">
              <w:t>CHEYL37</w:t>
            </w:r>
            <w:r>
              <w:t xml:space="preserve"> </w:t>
            </w:r>
            <w:r w:rsidRPr="00A8502A">
              <w:t xml:space="preserve">- IPUD Speed </w:t>
            </w:r>
            <w:r>
              <w:t>Renewal resulted in hard error -</w:t>
            </w:r>
            <w:r w:rsidRPr="00A8502A">
              <w:t xml:space="preserve"> IP</w:t>
            </w:r>
            <w:r>
              <w:t>.</w:t>
            </w:r>
          </w:p>
        </w:tc>
      </w:tr>
      <w:tr w:rsidR="00584259" w:rsidRPr="00A2704F" w:rsidTr="00C02069">
        <w:trPr>
          <w:cantSplit/>
        </w:trPr>
        <w:tc>
          <w:tcPr>
            <w:tcW w:w="1161" w:type="pct"/>
          </w:tcPr>
          <w:p w:rsidR="00584259" w:rsidRPr="00A8502A" w:rsidRDefault="00584259" w:rsidP="00C02069">
            <w:pPr>
              <w:pStyle w:val="TableText"/>
            </w:pPr>
            <w:r w:rsidRPr="00A8502A">
              <w:t>7062</w:t>
            </w:r>
          </w:p>
        </w:tc>
        <w:tc>
          <w:tcPr>
            <w:tcW w:w="3839" w:type="pct"/>
          </w:tcPr>
          <w:p w:rsidR="00584259" w:rsidRPr="00A8502A" w:rsidRDefault="00584259" w:rsidP="00C02069">
            <w:pPr>
              <w:pStyle w:val="TableText"/>
            </w:pPr>
            <w:r w:rsidRPr="00A8502A">
              <w:t>Change Provider Override Reason to more accurately reflect reality</w:t>
            </w:r>
            <w:r>
              <w:t xml:space="preserve"> </w:t>
            </w:r>
            <w:r w:rsidRPr="00A8502A">
              <w:t>- IP and OP</w:t>
            </w:r>
            <w:r>
              <w:t>.</w:t>
            </w:r>
          </w:p>
        </w:tc>
      </w:tr>
      <w:tr w:rsidR="00584259" w:rsidRPr="00A2704F" w:rsidTr="00C02069">
        <w:trPr>
          <w:cantSplit/>
        </w:trPr>
        <w:tc>
          <w:tcPr>
            <w:tcW w:w="1161" w:type="pct"/>
          </w:tcPr>
          <w:p w:rsidR="00584259" w:rsidRPr="00A8502A" w:rsidRDefault="00584259" w:rsidP="00C02069">
            <w:pPr>
              <w:pStyle w:val="TableText"/>
            </w:pPr>
            <w:r w:rsidRPr="00A8502A">
              <w:t>7063</w:t>
            </w:r>
          </w:p>
        </w:tc>
        <w:tc>
          <w:tcPr>
            <w:tcW w:w="3839" w:type="pct"/>
          </w:tcPr>
          <w:p w:rsidR="00584259" w:rsidRPr="00A8502A" w:rsidRDefault="00584259" w:rsidP="00C02069">
            <w:pPr>
              <w:pStyle w:val="TableText"/>
            </w:pPr>
            <w:r w:rsidRPr="00A8502A">
              <w:t>DA Option displays additional allergy</w:t>
            </w:r>
            <w:r>
              <w:t xml:space="preserve"> checks from a different order -</w:t>
            </w:r>
            <w:r w:rsidRPr="00A8502A">
              <w:t xml:space="preserve"> IPIV</w:t>
            </w:r>
            <w:r>
              <w:t>.</w:t>
            </w:r>
          </w:p>
        </w:tc>
      </w:tr>
      <w:tr w:rsidR="00584259" w:rsidRPr="00A2704F" w:rsidTr="00C02069">
        <w:trPr>
          <w:cantSplit/>
        </w:trPr>
        <w:tc>
          <w:tcPr>
            <w:tcW w:w="1161" w:type="pct"/>
          </w:tcPr>
          <w:p w:rsidR="00584259" w:rsidRPr="00A8502A" w:rsidRDefault="00584259" w:rsidP="00C02069">
            <w:pPr>
              <w:pStyle w:val="TableText"/>
            </w:pPr>
            <w:r w:rsidRPr="00A8502A">
              <w:t>7065</w:t>
            </w:r>
          </w:p>
        </w:tc>
        <w:tc>
          <w:tcPr>
            <w:tcW w:w="3839" w:type="pct"/>
          </w:tcPr>
          <w:p w:rsidR="00584259" w:rsidRPr="00A8502A" w:rsidRDefault="00584259" w:rsidP="00C02069">
            <w:pPr>
              <w:pStyle w:val="TableText"/>
            </w:pPr>
            <w:r w:rsidRPr="00A8502A">
              <w:t>IP</w:t>
            </w:r>
            <w:r>
              <w:t xml:space="preserve"> </w:t>
            </w:r>
            <w:r w:rsidRPr="00A8502A">
              <w:t>-</w:t>
            </w:r>
            <w:r>
              <w:t xml:space="preserve"> IV </w:t>
            </w:r>
            <w:r w:rsidRPr="00A8502A">
              <w:t>- Allergy checks for some drugs are not firing</w:t>
            </w:r>
            <w:r>
              <w:t>.</w:t>
            </w:r>
          </w:p>
        </w:tc>
      </w:tr>
      <w:tr w:rsidR="00584259" w:rsidRPr="00A2704F" w:rsidTr="00C02069">
        <w:trPr>
          <w:cantSplit/>
        </w:trPr>
        <w:tc>
          <w:tcPr>
            <w:tcW w:w="1161" w:type="pct"/>
          </w:tcPr>
          <w:p w:rsidR="00584259" w:rsidRPr="00A8502A" w:rsidRDefault="00584259" w:rsidP="00C02069">
            <w:pPr>
              <w:pStyle w:val="TableText"/>
            </w:pPr>
            <w:r w:rsidRPr="00A8502A">
              <w:t>7066</w:t>
            </w:r>
          </w:p>
        </w:tc>
        <w:tc>
          <w:tcPr>
            <w:tcW w:w="3839" w:type="pct"/>
          </w:tcPr>
          <w:p w:rsidR="00584259" w:rsidRPr="00A8502A" w:rsidRDefault="00584259" w:rsidP="00C02069">
            <w:pPr>
              <w:pStyle w:val="TableText"/>
            </w:pPr>
            <w:r>
              <w:t>IP and OP - CK and DA -</w:t>
            </w:r>
            <w:r w:rsidRPr="00A8502A">
              <w:t xml:space="preserve"> Missing the Provider Override</w:t>
            </w:r>
          </w:p>
        </w:tc>
      </w:tr>
      <w:tr w:rsidR="00584259" w:rsidRPr="00A2704F" w:rsidTr="00C02069">
        <w:trPr>
          <w:cantSplit/>
        </w:trPr>
        <w:tc>
          <w:tcPr>
            <w:tcW w:w="1161" w:type="pct"/>
          </w:tcPr>
          <w:p w:rsidR="00584259" w:rsidRPr="00A8502A" w:rsidRDefault="00584259" w:rsidP="00C02069">
            <w:pPr>
              <w:pStyle w:val="TableText"/>
            </w:pPr>
            <w:r w:rsidRPr="00A8502A">
              <w:t>7067</w:t>
            </w:r>
          </w:p>
        </w:tc>
        <w:tc>
          <w:tcPr>
            <w:tcW w:w="3839" w:type="pct"/>
          </w:tcPr>
          <w:p w:rsidR="00584259" w:rsidRPr="00A8502A" w:rsidRDefault="00584259" w:rsidP="00C02069">
            <w:pPr>
              <w:pStyle w:val="TableText"/>
            </w:pPr>
            <w:r w:rsidRPr="00A8502A">
              <w:t>Inpatient - CK action missing pharmacist intervention information</w:t>
            </w:r>
            <w:r>
              <w:t>.</w:t>
            </w:r>
          </w:p>
        </w:tc>
      </w:tr>
      <w:tr w:rsidR="00584259" w:rsidRPr="00A2704F" w:rsidTr="00C02069">
        <w:trPr>
          <w:cantSplit/>
        </w:trPr>
        <w:tc>
          <w:tcPr>
            <w:tcW w:w="1161" w:type="pct"/>
          </w:tcPr>
          <w:p w:rsidR="00584259" w:rsidRPr="00A8502A" w:rsidRDefault="00584259" w:rsidP="00C02069">
            <w:pPr>
              <w:pStyle w:val="TableText"/>
            </w:pPr>
            <w:r w:rsidRPr="00A8502A">
              <w:t>7074</w:t>
            </w:r>
          </w:p>
        </w:tc>
        <w:tc>
          <w:tcPr>
            <w:tcW w:w="3839" w:type="pct"/>
          </w:tcPr>
          <w:p w:rsidR="00584259" w:rsidRPr="00A8502A" w:rsidRDefault="00584259" w:rsidP="00C02069">
            <w:pPr>
              <w:pStyle w:val="TableText"/>
            </w:pPr>
            <w:r w:rsidRPr="00A8502A">
              <w:t xml:space="preserve">Outpatient </w:t>
            </w:r>
            <w:proofErr w:type="spellStart"/>
            <w:r w:rsidRPr="00A8502A">
              <w:t>ListMan</w:t>
            </w:r>
            <w:proofErr w:type="spellEnd"/>
            <w:r w:rsidRPr="00A8502A">
              <w:t xml:space="preserve"> View Corrupted - Reinstate Order</w:t>
            </w:r>
          </w:p>
        </w:tc>
      </w:tr>
      <w:tr w:rsidR="00584259" w:rsidRPr="00A2704F" w:rsidTr="00C02069">
        <w:trPr>
          <w:cantSplit/>
        </w:trPr>
        <w:tc>
          <w:tcPr>
            <w:tcW w:w="1161" w:type="pct"/>
          </w:tcPr>
          <w:p w:rsidR="00584259" w:rsidRPr="00A8502A" w:rsidRDefault="00584259" w:rsidP="00C02069">
            <w:pPr>
              <w:pStyle w:val="TableText"/>
            </w:pPr>
            <w:r w:rsidRPr="00A8502A">
              <w:t>7075</w:t>
            </w:r>
          </w:p>
        </w:tc>
        <w:tc>
          <w:tcPr>
            <w:tcW w:w="3839" w:type="pct"/>
          </w:tcPr>
          <w:p w:rsidR="00584259" w:rsidRPr="00A8502A" w:rsidRDefault="00584259" w:rsidP="00C02069">
            <w:pPr>
              <w:pStyle w:val="TableText"/>
            </w:pPr>
            <w:r w:rsidRPr="00A8502A">
              <w:t>Outpatient Allergy Signs/Symptom</w:t>
            </w:r>
            <w:r>
              <w:t>s Discrepancy for some drugs - F</w:t>
            </w:r>
            <w:r w:rsidRPr="00A8502A">
              <w:t>ound at site</w:t>
            </w:r>
            <w:r>
              <w:t>.</w:t>
            </w:r>
          </w:p>
        </w:tc>
      </w:tr>
      <w:tr w:rsidR="00584259" w:rsidRPr="00A2704F" w:rsidTr="00C02069">
        <w:trPr>
          <w:cantSplit/>
        </w:trPr>
        <w:tc>
          <w:tcPr>
            <w:tcW w:w="1161" w:type="pct"/>
          </w:tcPr>
          <w:p w:rsidR="00584259" w:rsidRPr="00A8502A" w:rsidRDefault="00584259" w:rsidP="00C02069">
            <w:pPr>
              <w:pStyle w:val="TableText"/>
            </w:pPr>
            <w:r w:rsidRPr="00A8502A">
              <w:t>7076</w:t>
            </w:r>
          </w:p>
        </w:tc>
        <w:tc>
          <w:tcPr>
            <w:tcW w:w="3839" w:type="pct"/>
          </w:tcPr>
          <w:p w:rsidR="00584259" w:rsidRPr="00A8502A" w:rsidRDefault="00584259" w:rsidP="00C02069">
            <w:pPr>
              <w:pStyle w:val="TableText"/>
            </w:pPr>
            <w:r w:rsidRPr="00A8502A">
              <w:t>OP Pharmacist Verification not storing intervention information, etc.</w:t>
            </w:r>
          </w:p>
        </w:tc>
      </w:tr>
      <w:tr w:rsidR="00584259" w:rsidRPr="00A2704F" w:rsidTr="00C02069">
        <w:trPr>
          <w:cantSplit/>
        </w:trPr>
        <w:tc>
          <w:tcPr>
            <w:tcW w:w="1161" w:type="pct"/>
          </w:tcPr>
          <w:p w:rsidR="00584259" w:rsidRPr="00A8502A" w:rsidRDefault="00584259" w:rsidP="00C02069">
            <w:pPr>
              <w:pStyle w:val="TableText"/>
            </w:pPr>
            <w:r w:rsidRPr="00A8502A">
              <w:t>7077</w:t>
            </w:r>
          </w:p>
        </w:tc>
        <w:tc>
          <w:tcPr>
            <w:tcW w:w="3839" w:type="pct"/>
          </w:tcPr>
          <w:p w:rsidR="00584259" w:rsidRPr="00A8502A" w:rsidRDefault="00584259" w:rsidP="00C02069">
            <w:pPr>
              <w:pStyle w:val="TableText"/>
            </w:pPr>
            <w:r w:rsidRPr="00A8502A">
              <w:t>IP - Clinical Reminder Order Checks - Display Modification - "Press Return to Continue"</w:t>
            </w:r>
          </w:p>
        </w:tc>
      </w:tr>
      <w:tr w:rsidR="00584259" w:rsidRPr="00A2704F" w:rsidTr="00C02069">
        <w:trPr>
          <w:cantSplit/>
        </w:trPr>
        <w:tc>
          <w:tcPr>
            <w:tcW w:w="1161" w:type="pct"/>
          </w:tcPr>
          <w:p w:rsidR="00584259" w:rsidRPr="00A8502A" w:rsidRDefault="00584259" w:rsidP="00C02069">
            <w:pPr>
              <w:pStyle w:val="TableText"/>
            </w:pPr>
            <w:r w:rsidRPr="00A8502A">
              <w:t>7078</w:t>
            </w:r>
          </w:p>
        </w:tc>
        <w:tc>
          <w:tcPr>
            <w:tcW w:w="3839" w:type="pct"/>
          </w:tcPr>
          <w:p w:rsidR="00584259" w:rsidRPr="00A8502A" w:rsidRDefault="00584259" w:rsidP="00C02069">
            <w:pPr>
              <w:pStyle w:val="TableText"/>
            </w:pPr>
            <w:r w:rsidRPr="00A8502A">
              <w:t>OP - Clinical Reminder Order Checks - Display Modification - "Press Return to Continue"</w:t>
            </w:r>
          </w:p>
        </w:tc>
      </w:tr>
      <w:tr w:rsidR="00584259" w:rsidRPr="00A2704F" w:rsidTr="00C02069">
        <w:trPr>
          <w:cantSplit/>
        </w:trPr>
        <w:tc>
          <w:tcPr>
            <w:tcW w:w="1161" w:type="pct"/>
          </w:tcPr>
          <w:p w:rsidR="00584259" w:rsidRPr="00A8502A" w:rsidRDefault="00584259" w:rsidP="00C02069">
            <w:pPr>
              <w:pStyle w:val="TableText"/>
            </w:pPr>
            <w:r w:rsidRPr="00A8502A">
              <w:lastRenderedPageBreak/>
              <w:t>7079</w:t>
            </w:r>
          </w:p>
        </w:tc>
        <w:tc>
          <w:tcPr>
            <w:tcW w:w="3839" w:type="pct"/>
          </w:tcPr>
          <w:p w:rsidR="00584259" w:rsidRPr="00A8502A" w:rsidRDefault="00584259" w:rsidP="00C02069">
            <w:pPr>
              <w:pStyle w:val="TableText"/>
            </w:pPr>
            <w:r w:rsidRPr="00A8502A">
              <w:t xml:space="preserve">Prompted for Additive after Selecting Verify - Merge ME2 changes into 2.1 </w:t>
            </w:r>
            <w:r>
              <w:t>-</w:t>
            </w:r>
            <w:r w:rsidRPr="00A8502A">
              <w:t xml:space="preserve"> This CCR could not be duplicated in ME2 SQA or Development account.</w:t>
            </w:r>
            <w:r>
              <w:t xml:space="preserve"> </w:t>
            </w:r>
            <w:r w:rsidRPr="00A8502A">
              <w:t>This one is marked rejected at the moment.</w:t>
            </w:r>
          </w:p>
        </w:tc>
      </w:tr>
      <w:tr w:rsidR="00584259" w:rsidRPr="00A2704F" w:rsidTr="00C02069">
        <w:trPr>
          <w:cantSplit/>
        </w:trPr>
        <w:tc>
          <w:tcPr>
            <w:tcW w:w="1161" w:type="pct"/>
          </w:tcPr>
          <w:p w:rsidR="00584259" w:rsidRPr="00AD6E98" w:rsidRDefault="00584259" w:rsidP="00C02069">
            <w:pPr>
              <w:pStyle w:val="TableText"/>
            </w:pPr>
            <w:r w:rsidRPr="00AD6E98">
              <w:t>7100</w:t>
            </w:r>
          </w:p>
        </w:tc>
        <w:tc>
          <w:tcPr>
            <w:tcW w:w="3839" w:type="pct"/>
          </w:tcPr>
          <w:p w:rsidR="00584259" w:rsidRPr="00AD6E98" w:rsidRDefault="00584259" w:rsidP="00C02069">
            <w:pPr>
              <w:pStyle w:val="TableText"/>
            </w:pPr>
            <w:r w:rsidRPr="00AD6E98">
              <w:t>CK option displays "Prospective Drug" instead of "Profile Drug" for drugs that are on the profile</w:t>
            </w:r>
          </w:p>
        </w:tc>
      </w:tr>
      <w:tr w:rsidR="00584259" w:rsidRPr="00A2704F" w:rsidTr="00C02069">
        <w:trPr>
          <w:cantSplit/>
        </w:trPr>
        <w:tc>
          <w:tcPr>
            <w:tcW w:w="1161" w:type="pct"/>
          </w:tcPr>
          <w:p w:rsidR="00584259" w:rsidRPr="00AD6E98" w:rsidRDefault="00584259" w:rsidP="00C02069">
            <w:pPr>
              <w:pStyle w:val="TableText"/>
            </w:pPr>
            <w:r w:rsidRPr="00AD6E98">
              <w:t>7102</w:t>
            </w:r>
          </w:p>
        </w:tc>
        <w:tc>
          <w:tcPr>
            <w:tcW w:w="3839" w:type="pct"/>
          </w:tcPr>
          <w:p w:rsidR="00584259" w:rsidRPr="00AD6E98" w:rsidRDefault="00584259" w:rsidP="00C02069">
            <w:pPr>
              <w:pStyle w:val="TableText"/>
            </w:pPr>
            <w:r w:rsidRPr="00AD6E98">
              <w:t>IP - CK option duplicate drug allergy order checks</w:t>
            </w:r>
          </w:p>
        </w:tc>
      </w:tr>
      <w:tr w:rsidR="00584259" w:rsidRPr="00A2704F" w:rsidTr="00C02069">
        <w:trPr>
          <w:cantSplit/>
        </w:trPr>
        <w:tc>
          <w:tcPr>
            <w:tcW w:w="1161" w:type="pct"/>
          </w:tcPr>
          <w:p w:rsidR="00584259" w:rsidRPr="00AD6E98" w:rsidRDefault="00584259" w:rsidP="00C02069">
            <w:pPr>
              <w:pStyle w:val="TableText"/>
            </w:pPr>
            <w:r w:rsidRPr="00AD6E98">
              <w:t>7103</w:t>
            </w:r>
          </w:p>
        </w:tc>
        <w:tc>
          <w:tcPr>
            <w:tcW w:w="3839" w:type="pct"/>
          </w:tcPr>
          <w:p w:rsidR="00584259" w:rsidRPr="00AD6E98" w:rsidRDefault="00584259" w:rsidP="00C02069">
            <w:pPr>
              <w:pStyle w:val="TableText"/>
            </w:pPr>
            <w:r w:rsidRPr="00AD6E98">
              <w:t>IP - DA after an Edit on an Existing UD order does not show allergy check</w:t>
            </w:r>
          </w:p>
        </w:tc>
      </w:tr>
      <w:tr w:rsidR="00584259" w:rsidRPr="00A2704F" w:rsidTr="00C02069">
        <w:trPr>
          <w:cantSplit/>
        </w:trPr>
        <w:tc>
          <w:tcPr>
            <w:tcW w:w="1161" w:type="pct"/>
          </w:tcPr>
          <w:p w:rsidR="00584259" w:rsidRPr="00AD6E98" w:rsidRDefault="00584259" w:rsidP="00C02069">
            <w:pPr>
              <w:pStyle w:val="TableText"/>
            </w:pPr>
            <w:r w:rsidRPr="00AD6E98">
              <w:t>7115</w:t>
            </w:r>
          </w:p>
        </w:tc>
        <w:tc>
          <w:tcPr>
            <w:tcW w:w="3839" w:type="pct"/>
          </w:tcPr>
          <w:p w:rsidR="00584259" w:rsidRPr="00AD6E98" w:rsidRDefault="00584259" w:rsidP="00C02069">
            <w:pPr>
              <w:pStyle w:val="TableText"/>
            </w:pPr>
            <w:r w:rsidRPr="00AD6E98">
              <w:t>Addressing SQA findings</w:t>
            </w:r>
          </w:p>
        </w:tc>
      </w:tr>
      <w:tr w:rsidR="00584259" w:rsidRPr="00A2704F" w:rsidTr="00C02069">
        <w:trPr>
          <w:cantSplit/>
        </w:trPr>
        <w:tc>
          <w:tcPr>
            <w:tcW w:w="1161" w:type="pct"/>
          </w:tcPr>
          <w:p w:rsidR="00584259" w:rsidRPr="00AD6E98" w:rsidRDefault="00584259" w:rsidP="00C02069">
            <w:pPr>
              <w:pStyle w:val="TableText"/>
            </w:pPr>
            <w:r w:rsidRPr="00AD6E98">
              <w:t>7116</w:t>
            </w:r>
          </w:p>
        </w:tc>
        <w:tc>
          <w:tcPr>
            <w:tcW w:w="3839" w:type="pct"/>
          </w:tcPr>
          <w:p w:rsidR="00584259" w:rsidRPr="00AD6E98" w:rsidRDefault="00584259" w:rsidP="00C02069">
            <w:pPr>
              <w:pStyle w:val="TableText"/>
            </w:pPr>
            <w:r w:rsidRPr="00AD6E98">
              <w:t>Potential code issue - ICR 6701 pending approval - May require code change if not approved</w:t>
            </w:r>
          </w:p>
        </w:tc>
      </w:tr>
      <w:tr w:rsidR="00584259" w:rsidRPr="00A2704F" w:rsidTr="00C02069">
        <w:trPr>
          <w:cantSplit/>
        </w:trPr>
        <w:tc>
          <w:tcPr>
            <w:tcW w:w="1161" w:type="pct"/>
          </w:tcPr>
          <w:p w:rsidR="00584259" w:rsidRPr="00AD6E98" w:rsidRDefault="00584259" w:rsidP="00C02069">
            <w:pPr>
              <w:pStyle w:val="TableText"/>
            </w:pPr>
            <w:r w:rsidRPr="00AD6E98">
              <w:t>7117</w:t>
            </w:r>
          </w:p>
        </w:tc>
        <w:tc>
          <w:tcPr>
            <w:tcW w:w="3839" w:type="pct"/>
          </w:tcPr>
          <w:p w:rsidR="00584259" w:rsidRPr="00AD6E98" w:rsidRDefault="00584259" w:rsidP="00C02069">
            <w:pPr>
              <w:pStyle w:val="TableText"/>
            </w:pPr>
            <w:r w:rsidRPr="00AD6E98">
              <w:t xml:space="preserve">GMRA Allergy modifications - Algorithm </w:t>
            </w:r>
            <w:proofErr w:type="spellStart"/>
            <w:r w:rsidRPr="00AD6E98">
              <w:t>modifcations</w:t>
            </w:r>
            <w:proofErr w:type="spellEnd"/>
            <w:r w:rsidRPr="00AD6E98">
              <w:t xml:space="preserve"> to take into account severity - Issue Tracker #33</w:t>
            </w:r>
          </w:p>
        </w:tc>
      </w:tr>
      <w:tr w:rsidR="00584259" w:rsidRPr="00A2704F" w:rsidTr="00C02069">
        <w:trPr>
          <w:cantSplit/>
        </w:trPr>
        <w:tc>
          <w:tcPr>
            <w:tcW w:w="1161" w:type="pct"/>
          </w:tcPr>
          <w:p w:rsidR="00584259" w:rsidRPr="00AD6E98" w:rsidRDefault="00584259" w:rsidP="00C02069">
            <w:pPr>
              <w:pStyle w:val="TableText"/>
            </w:pPr>
            <w:r w:rsidRPr="00AD6E98">
              <w:t>7122</w:t>
            </w:r>
          </w:p>
        </w:tc>
        <w:tc>
          <w:tcPr>
            <w:tcW w:w="3839" w:type="pct"/>
          </w:tcPr>
          <w:p w:rsidR="00584259" w:rsidRPr="00AD6E98" w:rsidRDefault="00584259" w:rsidP="00C02069">
            <w:pPr>
              <w:pStyle w:val="TableText"/>
            </w:pPr>
            <w:r w:rsidRPr="00AD6E98">
              <w:t>Order is still verified when Accepting default of NO to “Do you want to Continue with …” during the Verify</w:t>
            </w:r>
          </w:p>
        </w:tc>
      </w:tr>
      <w:tr w:rsidR="00584259" w:rsidRPr="00A2704F" w:rsidTr="00C02069">
        <w:trPr>
          <w:cantSplit/>
        </w:trPr>
        <w:tc>
          <w:tcPr>
            <w:tcW w:w="1161" w:type="pct"/>
          </w:tcPr>
          <w:p w:rsidR="00584259" w:rsidRPr="00AD6E98" w:rsidRDefault="00584259" w:rsidP="00C02069">
            <w:pPr>
              <w:pStyle w:val="TableText"/>
            </w:pPr>
            <w:r w:rsidRPr="00AD6E98">
              <w:t>7123</w:t>
            </w:r>
          </w:p>
        </w:tc>
        <w:tc>
          <w:tcPr>
            <w:tcW w:w="3839" w:type="pct"/>
          </w:tcPr>
          <w:p w:rsidR="00584259" w:rsidRPr="00AD6E98" w:rsidRDefault="00584259" w:rsidP="00C02069">
            <w:pPr>
              <w:pStyle w:val="TableText"/>
            </w:pPr>
            <w:r w:rsidRPr="00AD6E98">
              <w:t>IP - Allergy Intervention Not Required for IV</w:t>
            </w:r>
            <w:r w:rsidRPr="00AD6E98">
              <w:rPr>
                <w:color w:val="1F497D"/>
              </w:rPr>
              <w:t>  (Issue Tracker #35)</w:t>
            </w:r>
          </w:p>
        </w:tc>
      </w:tr>
      <w:tr w:rsidR="00584259" w:rsidRPr="00A2704F" w:rsidTr="00C02069">
        <w:trPr>
          <w:cantSplit/>
        </w:trPr>
        <w:tc>
          <w:tcPr>
            <w:tcW w:w="1161" w:type="pct"/>
          </w:tcPr>
          <w:p w:rsidR="00584259" w:rsidRPr="00AD6E98" w:rsidRDefault="00584259" w:rsidP="00C02069">
            <w:pPr>
              <w:pStyle w:val="TableText"/>
            </w:pPr>
            <w:r w:rsidRPr="00AD6E98">
              <w:t>7124</w:t>
            </w:r>
          </w:p>
        </w:tc>
        <w:tc>
          <w:tcPr>
            <w:tcW w:w="3839" w:type="pct"/>
          </w:tcPr>
          <w:p w:rsidR="00584259" w:rsidRPr="00AD6E98" w:rsidRDefault="00584259" w:rsidP="00C02069">
            <w:pPr>
              <w:pStyle w:val="TableText"/>
            </w:pPr>
            <w:r w:rsidRPr="00AD6E98">
              <w:t>Extra order check issue for CK action - Sent separate email - Waiting on a decision before creating CCR.</w:t>
            </w:r>
          </w:p>
        </w:tc>
      </w:tr>
      <w:tr w:rsidR="00584259" w:rsidRPr="00A2704F" w:rsidTr="00C02069">
        <w:trPr>
          <w:cantSplit/>
        </w:trPr>
        <w:tc>
          <w:tcPr>
            <w:tcW w:w="1161" w:type="pct"/>
          </w:tcPr>
          <w:p w:rsidR="00584259" w:rsidRPr="00AD6E98" w:rsidRDefault="00584259" w:rsidP="00C02069">
            <w:pPr>
              <w:pStyle w:val="TableText"/>
            </w:pPr>
            <w:r w:rsidRPr="00AD6E98">
              <w:t>7125</w:t>
            </w:r>
          </w:p>
        </w:tc>
        <w:tc>
          <w:tcPr>
            <w:tcW w:w="3839" w:type="pct"/>
          </w:tcPr>
          <w:p w:rsidR="00584259" w:rsidRPr="00AD6E98" w:rsidRDefault="00584259" w:rsidP="00C02069">
            <w:pPr>
              <w:pStyle w:val="TableText"/>
            </w:pPr>
            <w:r w:rsidRPr="00AD6E98">
              <w:t>Incorporate PSO*7*438 which will release prior to ME2</w:t>
            </w:r>
          </w:p>
        </w:tc>
      </w:tr>
    </w:tbl>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74230B" w:rsidRDefault="0074230B">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Default="00584259">
      <w:pPr>
        <w:rPr>
          <w:sz w:val="2"/>
          <w:szCs w:val="2"/>
        </w:rPr>
      </w:pPr>
    </w:p>
    <w:p w:rsidR="00584259" w:rsidRPr="00796422" w:rsidRDefault="00584259">
      <w:pPr>
        <w:rPr>
          <w:sz w:val="2"/>
          <w:szCs w:val="2"/>
        </w:rPr>
      </w:pPr>
    </w:p>
    <w:p w:rsidR="006C3B31" w:rsidRDefault="006C3B31" w:rsidP="006C3B31">
      <w:pPr>
        <w:pStyle w:val="Caption"/>
        <w:jc w:val="center"/>
      </w:pPr>
      <w:r>
        <w:t xml:space="preserve">Table </w:t>
      </w:r>
      <w:r w:rsidR="00B16D13">
        <w:fldChar w:fldCharType="begin"/>
      </w:r>
      <w:r w:rsidR="00B16D13">
        <w:instrText xml:space="preserve"> SEQ Table \* ARABIC </w:instrText>
      </w:r>
      <w:r w:rsidR="00B16D13">
        <w:fldChar w:fldCharType="separate"/>
      </w:r>
      <w:r w:rsidR="00D9454C">
        <w:rPr>
          <w:noProof/>
        </w:rPr>
        <w:t>9</w:t>
      </w:r>
      <w:r w:rsidR="00B16D13">
        <w:rPr>
          <w:noProof/>
        </w:rPr>
        <w:fldChar w:fldCharType="end"/>
      </w:r>
    </w:p>
    <w:tbl>
      <w:tblPr>
        <w:tblStyle w:val="TableGrid4"/>
        <w:tblW w:w="5000" w:type="pct"/>
        <w:tblLook w:val="04A0" w:firstRow="1" w:lastRow="0" w:firstColumn="1" w:lastColumn="0" w:noHBand="0" w:noVBand="1"/>
        <w:tblCaption w:val="Rational ClearQuest Repository Information"/>
        <w:tblDescription w:val="Rational ClearQuest Repository Information, detailing Remedy Number and Summary"/>
      </w:tblPr>
      <w:tblGrid>
        <w:gridCol w:w="2224"/>
        <w:gridCol w:w="7352"/>
      </w:tblGrid>
      <w:tr w:rsidR="00A2704F" w:rsidRPr="00A2704F" w:rsidTr="004A3136">
        <w:trPr>
          <w:cantSplit/>
          <w:tblHeader/>
        </w:trPr>
        <w:tc>
          <w:tcPr>
            <w:tcW w:w="1161" w:type="pct"/>
            <w:shd w:val="clear" w:color="auto" w:fill="F2F2F2" w:themeFill="background1" w:themeFillShade="F2"/>
          </w:tcPr>
          <w:p w:rsidR="00A2704F" w:rsidRPr="00A2704F" w:rsidRDefault="006F2833" w:rsidP="0016530D">
            <w:pPr>
              <w:pStyle w:val="TableHeading"/>
            </w:pPr>
            <w:bookmarkStart w:id="32" w:name="ColumnTitle_17"/>
            <w:bookmarkEnd w:id="32"/>
            <w:r>
              <w:t>Remedy Number</w:t>
            </w:r>
          </w:p>
        </w:tc>
        <w:tc>
          <w:tcPr>
            <w:tcW w:w="3839" w:type="pct"/>
            <w:shd w:val="clear" w:color="auto" w:fill="F2F2F2" w:themeFill="background1" w:themeFillShade="F2"/>
          </w:tcPr>
          <w:p w:rsidR="00A2704F" w:rsidRPr="00A2704F" w:rsidRDefault="00A2704F" w:rsidP="0016530D">
            <w:pPr>
              <w:pStyle w:val="TableHeading"/>
            </w:pPr>
            <w:r w:rsidRPr="00A2704F">
              <w:t>Summary</w:t>
            </w:r>
          </w:p>
        </w:tc>
      </w:tr>
      <w:tr w:rsidR="006F2833" w:rsidRPr="0016530D" w:rsidTr="004A3136">
        <w:trPr>
          <w:cantSplit/>
        </w:trPr>
        <w:tc>
          <w:tcPr>
            <w:tcW w:w="1161" w:type="pct"/>
          </w:tcPr>
          <w:p w:rsidR="006F2833" w:rsidRPr="00AA1FBD" w:rsidRDefault="006F2833" w:rsidP="00921DF9">
            <w:pPr>
              <w:pStyle w:val="TableText"/>
            </w:pPr>
            <w:r w:rsidRPr="00AA1FBD">
              <w:t>823464</w:t>
            </w:r>
          </w:p>
        </w:tc>
        <w:tc>
          <w:tcPr>
            <w:tcW w:w="3839" w:type="pct"/>
          </w:tcPr>
          <w:p w:rsidR="006F2833" w:rsidRPr="00AA1FBD" w:rsidRDefault="006F2833" w:rsidP="00921DF9">
            <w:pPr>
              <w:pStyle w:val="TableText"/>
            </w:pPr>
            <w:r w:rsidRPr="00AA1FBD">
              <w:t>Adverse Reaction Tracking - Alerts Issue</w:t>
            </w:r>
            <w:r>
              <w:t>.</w:t>
            </w:r>
          </w:p>
        </w:tc>
      </w:tr>
      <w:tr w:rsidR="006F2833" w:rsidRPr="00A2704F" w:rsidTr="004A3136">
        <w:trPr>
          <w:cantSplit/>
        </w:trPr>
        <w:tc>
          <w:tcPr>
            <w:tcW w:w="1161" w:type="pct"/>
          </w:tcPr>
          <w:p w:rsidR="006F2833" w:rsidRPr="00AA1FBD" w:rsidRDefault="006F2833" w:rsidP="00921DF9">
            <w:pPr>
              <w:pStyle w:val="TableText"/>
            </w:pPr>
            <w:r w:rsidRPr="00AA1FBD">
              <w:t>453615</w:t>
            </w:r>
          </w:p>
        </w:tc>
        <w:tc>
          <w:tcPr>
            <w:tcW w:w="3839" w:type="pct"/>
          </w:tcPr>
          <w:p w:rsidR="006F2833" w:rsidRPr="00AA1FBD" w:rsidRDefault="006F2833" w:rsidP="00921DF9">
            <w:pPr>
              <w:pStyle w:val="TableText"/>
            </w:pPr>
            <w:r w:rsidRPr="00AA1FBD">
              <w:t>Alert not being displayed with third drug added</w:t>
            </w:r>
            <w:r>
              <w:t>.</w:t>
            </w:r>
          </w:p>
        </w:tc>
      </w:tr>
      <w:tr w:rsidR="006F2833" w:rsidRPr="00A2704F" w:rsidTr="004A3136">
        <w:trPr>
          <w:cantSplit/>
        </w:trPr>
        <w:tc>
          <w:tcPr>
            <w:tcW w:w="1161" w:type="pct"/>
          </w:tcPr>
          <w:p w:rsidR="006F2833" w:rsidRDefault="006F2833" w:rsidP="00921DF9">
            <w:pPr>
              <w:pStyle w:val="TableText"/>
            </w:pPr>
            <w:r w:rsidRPr="008757F1">
              <w:t>933381</w:t>
            </w:r>
          </w:p>
        </w:tc>
        <w:tc>
          <w:tcPr>
            <w:tcW w:w="3839" w:type="pct"/>
          </w:tcPr>
          <w:p w:rsidR="006F2833" w:rsidRPr="00AA1FBD" w:rsidRDefault="006F2833" w:rsidP="00921DF9">
            <w:pPr>
              <w:pStyle w:val="TableText"/>
            </w:pPr>
            <w:r w:rsidRPr="00FE5F56">
              <w:t>Incorrect allergy/drug order checks reported by the site</w:t>
            </w:r>
            <w:r>
              <w:t>.</w:t>
            </w:r>
          </w:p>
        </w:tc>
      </w:tr>
      <w:tr w:rsidR="006F2833" w:rsidRPr="00A2704F" w:rsidTr="004A3136">
        <w:trPr>
          <w:cantSplit/>
        </w:trPr>
        <w:tc>
          <w:tcPr>
            <w:tcW w:w="1161" w:type="pct"/>
          </w:tcPr>
          <w:p w:rsidR="006F2833" w:rsidRDefault="006F2833" w:rsidP="00921DF9">
            <w:pPr>
              <w:pStyle w:val="TableText"/>
            </w:pPr>
            <w:r w:rsidRPr="008C4357">
              <w:t>960690</w:t>
            </w:r>
            <w:r>
              <w:t xml:space="preserve"> &amp; </w:t>
            </w:r>
            <w:r w:rsidRPr="00E5624F">
              <w:t>960714</w:t>
            </w:r>
          </w:p>
        </w:tc>
        <w:tc>
          <w:tcPr>
            <w:tcW w:w="3839" w:type="pct"/>
          </w:tcPr>
          <w:p w:rsidR="006F2833" w:rsidRPr="00AA1FBD" w:rsidRDefault="006F2833" w:rsidP="00921DF9">
            <w:pPr>
              <w:pStyle w:val="TableText"/>
            </w:pPr>
            <w:r w:rsidRPr="008C4357">
              <w:t>AEU reports it appears remote allergy order checks in Pharmacy is not working.</w:t>
            </w:r>
          </w:p>
        </w:tc>
      </w:tr>
    </w:tbl>
    <w:p w:rsidR="004A3136" w:rsidRDefault="004A3136" w:rsidP="000D1224">
      <w:pPr>
        <w:pStyle w:val="Heading2"/>
      </w:pPr>
    </w:p>
    <w:p w:rsidR="006C3B31" w:rsidRDefault="006C3B31" w:rsidP="006C3B31">
      <w:pPr>
        <w:pStyle w:val="BodyText"/>
      </w:pPr>
    </w:p>
    <w:p w:rsidR="006C3B31" w:rsidRDefault="006C3B31" w:rsidP="006C3B31">
      <w:pPr>
        <w:pStyle w:val="BodyText"/>
      </w:pPr>
    </w:p>
    <w:p w:rsidR="006C3B31" w:rsidRDefault="006C3B31" w:rsidP="006C3B31">
      <w:pPr>
        <w:pStyle w:val="BodyText"/>
      </w:pPr>
    </w:p>
    <w:p w:rsidR="006C3B31" w:rsidRDefault="006C3B31" w:rsidP="006C3B31">
      <w:pPr>
        <w:pStyle w:val="BodyText"/>
      </w:pPr>
    </w:p>
    <w:p w:rsidR="006C3B31" w:rsidRPr="006C3B31" w:rsidRDefault="006C3B31" w:rsidP="006C3B31">
      <w:pPr>
        <w:pStyle w:val="BodyText"/>
      </w:pPr>
    </w:p>
    <w:p w:rsidR="006F2833" w:rsidRPr="004A3136" w:rsidRDefault="006F2833" w:rsidP="006F2833">
      <w:pPr>
        <w:pStyle w:val="Caption"/>
        <w:jc w:val="center"/>
        <w:rPr>
          <w:rFonts w:eastAsia="SimSun"/>
        </w:rPr>
      </w:pPr>
      <w:r w:rsidRPr="00120953">
        <w:rPr>
          <w:rFonts w:eastAsia="SimSun"/>
        </w:rPr>
        <w:lastRenderedPageBreak/>
        <w:t xml:space="preserve">Table </w:t>
      </w:r>
      <w:r w:rsidRPr="00120953">
        <w:rPr>
          <w:rFonts w:eastAsia="SimSun"/>
        </w:rPr>
        <w:fldChar w:fldCharType="begin"/>
      </w:r>
      <w:r w:rsidRPr="00120953">
        <w:rPr>
          <w:rFonts w:eastAsia="SimSun"/>
        </w:rPr>
        <w:instrText xml:space="preserve"> SEQ Table \* ARABIC </w:instrText>
      </w:r>
      <w:r w:rsidRPr="00120953">
        <w:rPr>
          <w:rFonts w:eastAsia="SimSun"/>
        </w:rPr>
        <w:fldChar w:fldCharType="separate"/>
      </w:r>
      <w:r w:rsidR="00D9454C">
        <w:rPr>
          <w:rFonts w:eastAsia="SimSun"/>
          <w:noProof/>
        </w:rPr>
        <w:t>10</w:t>
      </w:r>
      <w:r w:rsidRPr="00120953">
        <w:rPr>
          <w:rFonts w:eastAsia="SimSun"/>
        </w:rPr>
        <w:fldChar w:fldCharType="end"/>
      </w:r>
      <w:r w:rsidR="00D6688A">
        <w:rPr>
          <w:rFonts w:eastAsia="SimSun"/>
        </w:rPr>
        <w:t xml:space="preserve"> -</w:t>
      </w:r>
      <w:r>
        <w:rPr>
          <w:rFonts w:eastAsia="SimSun"/>
        </w:rPr>
        <w:t xml:space="preserve"> Patient Safety</w:t>
      </w:r>
    </w:p>
    <w:p w:rsidR="006F2833" w:rsidRPr="00796422" w:rsidRDefault="006F2833" w:rsidP="006F2833">
      <w:pPr>
        <w:rPr>
          <w:sz w:val="2"/>
          <w:szCs w:val="2"/>
        </w:rPr>
      </w:pPr>
    </w:p>
    <w:tbl>
      <w:tblPr>
        <w:tblStyle w:val="TableGrid4"/>
        <w:tblW w:w="5000" w:type="pct"/>
        <w:tblLook w:val="04A0" w:firstRow="1" w:lastRow="0" w:firstColumn="1" w:lastColumn="0" w:noHBand="0" w:noVBand="1"/>
        <w:tblCaption w:val="Rational ClearQuest Repository Information"/>
        <w:tblDescription w:val="Rational ClearQuest Repository Information, detailing Patient Safety Number and Summary"/>
      </w:tblPr>
      <w:tblGrid>
        <w:gridCol w:w="2224"/>
        <w:gridCol w:w="7352"/>
      </w:tblGrid>
      <w:tr w:rsidR="006F2833" w:rsidRPr="00A2704F" w:rsidTr="00921DF9">
        <w:trPr>
          <w:cantSplit/>
          <w:tblHeader/>
        </w:trPr>
        <w:tc>
          <w:tcPr>
            <w:tcW w:w="1161" w:type="pct"/>
            <w:shd w:val="clear" w:color="auto" w:fill="F2F2F2" w:themeFill="background1" w:themeFillShade="F2"/>
          </w:tcPr>
          <w:p w:rsidR="006F2833" w:rsidRPr="00A2704F" w:rsidRDefault="006F2833" w:rsidP="00921DF9">
            <w:pPr>
              <w:pStyle w:val="TableHeading"/>
            </w:pPr>
            <w:r>
              <w:t>Patient Safety Number</w:t>
            </w:r>
          </w:p>
        </w:tc>
        <w:tc>
          <w:tcPr>
            <w:tcW w:w="3839" w:type="pct"/>
            <w:shd w:val="clear" w:color="auto" w:fill="F2F2F2" w:themeFill="background1" w:themeFillShade="F2"/>
          </w:tcPr>
          <w:p w:rsidR="006F2833" w:rsidRPr="00A2704F" w:rsidRDefault="006F2833" w:rsidP="00921DF9">
            <w:pPr>
              <w:pStyle w:val="TableHeading"/>
            </w:pPr>
            <w:r w:rsidRPr="00A2704F">
              <w:t>Summary</w:t>
            </w:r>
          </w:p>
        </w:tc>
      </w:tr>
      <w:tr w:rsidR="006F2833" w:rsidRPr="0016530D" w:rsidTr="00921DF9">
        <w:trPr>
          <w:cantSplit/>
        </w:trPr>
        <w:tc>
          <w:tcPr>
            <w:tcW w:w="1161" w:type="pct"/>
          </w:tcPr>
          <w:p w:rsidR="006F2833" w:rsidRPr="00AA1FBD" w:rsidRDefault="006F2833" w:rsidP="00921DF9">
            <w:pPr>
              <w:pStyle w:val="TableText"/>
            </w:pPr>
            <w:r w:rsidRPr="00AA1FBD">
              <w:t>PSPO2069</w:t>
            </w:r>
          </w:p>
        </w:tc>
        <w:tc>
          <w:tcPr>
            <w:tcW w:w="3839" w:type="pct"/>
          </w:tcPr>
          <w:p w:rsidR="006F2833" w:rsidRPr="00AA1FBD" w:rsidRDefault="006F2833" w:rsidP="00921DF9">
            <w:pPr>
              <w:pStyle w:val="TableText"/>
            </w:pPr>
            <w:r w:rsidRPr="00AA1FBD">
              <w:t xml:space="preserve">When a provider is shown an adverse reaction order check message, </w:t>
            </w:r>
            <w:proofErr w:type="gramStart"/>
            <w:r w:rsidRPr="00AA1FBD">
              <w:t>the  provider</w:t>
            </w:r>
            <w:proofErr w:type="gramEnd"/>
            <w:r w:rsidRPr="00AA1FBD">
              <w:t xml:space="preserve"> has to cancel the order and then</w:t>
            </w:r>
            <w:r>
              <w:t xml:space="preserve"> navigate to the coversheet to </w:t>
            </w:r>
            <w:r w:rsidRPr="00AA1FBD">
              <w:t>review both the severity and the signs and symptoms of the reaction</w:t>
            </w:r>
            <w:r>
              <w:t>.</w:t>
            </w:r>
          </w:p>
        </w:tc>
      </w:tr>
      <w:tr w:rsidR="006F2833" w:rsidRPr="00A2704F" w:rsidTr="00921DF9">
        <w:trPr>
          <w:cantSplit/>
        </w:trPr>
        <w:tc>
          <w:tcPr>
            <w:tcW w:w="1161" w:type="pct"/>
          </w:tcPr>
          <w:p w:rsidR="006F2833" w:rsidRPr="00AA1FBD" w:rsidRDefault="006F2833" w:rsidP="00921DF9">
            <w:pPr>
              <w:pStyle w:val="TableText"/>
            </w:pPr>
            <w:r w:rsidRPr="00AA1FBD">
              <w:t>PSPO2099</w:t>
            </w:r>
          </w:p>
        </w:tc>
        <w:tc>
          <w:tcPr>
            <w:tcW w:w="3839" w:type="pct"/>
          </w:tcPr>
          <w:p w:rsidR="006F2833" w:rsidRPr="00AA1FBD" w:rsidRDefault="006F2833" w:rsidP="00921DF9">
            <w:pPr>
              <w:pStyle w:val="TableText"/>
            </w:pPr>
            <w:r w:rsidRPr="00AA1FBD">
              <w:t>When a provider is shown an adverse reaction order check message with (LOCAL) at the end of the message, providers have misinterpreted this to mean the patient experienced a localized reaction (such as a rash) instead of the fact that the reaction was documented locally.</w:t>
            </w:r>
          </w:p>
        </w:tc>
      </w:tr>
    </w:tbl>
    <w:p w:rsidR="006F2833" w:rsidRPr="006F2833" w:rsidRDefault="006F2833" w:rsidP="006F2833">
      <w:pPr>
        <w:pStyle w:val="BodyText"/>
      </w:pPr>
    </w:p>
    <w:p w:rsidR="00D477B7" w:rsidRDefault="000D1224" w:rsidP="000D1224">
      <w:pPr>
        <w:pStyle w:val="Heading2"/>
      </w:pPr>
      <w:bookmarkStart w:id="33" w:name="_Toc427325068"/>
      <w:r>
        <w:t>Rational Change and Configuration Management (CCM) Repository (Formerly RTC)</w:t>
      </w:r>
      <w:bookmarkEnd w:id="33"/>
    </w:p>
    <w:p w:rsidR="00D6688A" w:rsidRDefault="00D6688A" w:rsidP="00D6688A">
      <w:pPr>
        <w:pStyle w:val="BodyText"/>
      </w:pPr>
    </w:p>
    <w:p w:rsidR="00D6688A" w:rsidRPr="00D6688A" w:rsidRDefault="00D6688A" w:rsidP="00D6688A">
      <w:pPr>
        <w:pStyle w:val="Caption"/>
        <w:jc w:val="center"/>
        <w:rPr>
          <w:rFonts w:eastAsia="SimSun"/>
        </w:rPr>
      </w:pPr>
      <w:r w:rsidRPr="00120953">
        <w:rPr>
          <w:rFonts w:eastAsia="SimSun"/>
        </w:rPr>
        <w:t xml:space="preserve">Table </w:t>
      </w:r>
      <w:r w:rsidRPr="00120953">
        <w:rPr>
          <w:rFonts w:eastAsia="SimSun"/>
        </w:rPr>
        <w:fldChar w:fldCharType="begin"/>
      </w:r>
      <w:r w:rsidRPr="00120953">
        <w:rPr>
          <w:rFonts w:eastAsia="SimSun"/>
        </w:rPr>
        <w:instrText xml:space="preserve"> SEQ Table \* ARABIC </w:instrText>
      </w:r>
      <w:r w:rsidRPr="00120953">
        <w:rPr>
          <w:rFonts w:eastAsia="SimSun"/>
        </w:rPr>
        <w:fldChar w:fldCharType="separate"/>
      </w:r>
      <w:r w:rsidR="00D9454C">
        <w:rPr>
          <w:rFonts w:eastAsia="SimSun"/>
          <w:noProof/>
        </w:rPr>
        <w:t>11</w:t>
      </w:r>
      <w:r w:rsidRPr="00120953">
        <w:rPr>
          <w:rFonts w:eastAsia="SimSun"/>
        </w:rPr>
        <w:fldChar w:fldCharType="end"/>
      </w:r>
      <w:r>
        <w:rPr>
          <w:rFonts w:eastAsia="SimSun"/>
        </w:rPr>
        <w:t xml:space="preserve"> </w:t>
      </w:r>
      <w:proofErr w:type="gramStart"/>
      <w:r>
        <w:rPr>
          <w:rFonts w:eastAsia="SimSun"/>
        </w:rPr>
        <w:t>-  CCM</w:t>
      </w:r>
      <w:proofErr w:type="gramEnd"/>
      <w:r>
        <w:rPr>
          <w:rFonts w:eastAsia="SimSun"/>
        </w:rPr>
        <w:t xml:space="preserve"> Work It</w:t>
      </w:r>
      <w:r w:rsidR="00DB4B05">
        <w:rPr>
          <w:rFonts w:eastAsia="SimSun"/>
        </w:rPr>
        <w:t>e</w:t>
      </w:r>
      <w:r>
        <w:rPr>
          <w:rFonts w:eastAsia="SimSun"/>
        </w:rPr>
        <w:t>ms</w:t>
      </w:r>
    </w:p>
    <w:tbl>
      <w:tblPr>
        <w:tblStyle w:val="TableGrid3"/>
        <w:tblW w:w="0" w:type="auto"/>
        <w:tblLook w:val="04A0" w:firstRow="1" w:lastRow="0" w:firstColumn="1" w:lastColumn="0" w:noHBand="0" w:noVBand="1"/>
        <w:tblCaption w:val="Rational Change and Configuration Management (CCM) Repository (Formerly RTC)"/>
        <w:tblDescription w:val="Rational Change and Configuration Management (CCM) Repository (Formerly RTC) detailing Location, Terms, CCM ID and Summary"/>
      </w:tblPr>
      <w:tblGrid>
        <w:gridCol w:w="2237"/>
        <w:gridCol w:w="7339"/>
      </w:tblGrid>
      <w:tr w:rsidR="000D499E" w:rsidRPr="00C94F25" w:rsidTr="00E96743">
        <w:trPr>
          <w:cantSplit/>
          <w:tblHeader/>
        </w:trPr>
        <w:tc>
          <w:tcPr>
            <w:tcW w:w="2237" w:type="dxa"/>
            <w:shd w:val="clear" w:color="auto" w:fill="F2F2F2" w:themeFill="background1" w:themeFillShade="F2"/>
          </w:tcPr>
          <w:p w:rsidR="000D499E" w:rsidRPr="00C94F25" w:rsidRDefault="000D499E" w:rsidP="00E96743">
            <w:pPr>
              <w:pStyle w:val="TableHeading"/>
              <w:rPr>
                <w:rFonts w:asciiTheme="minorHAnsi" w:hAnsiTheme="minorHAnsi" w:cstheme="minorBidi"/>
              </w:rPr>
            </w:pPr>
            <w:bookmarkStart w:id="34" w:name="ColumnTitle_18"/>
            <w:bookmarkEnd w:id="34"/>
            <w:r w:rsidRPr="00C94F25">
              <w:t>Location</w:t>
            </w:r>
          </w:p>
        </w:tc>
        <w:tc>
          <w:tcPr>
            <w:tcW w:w="7339" w:type="dxa"/>
            <w:shd w:val="clear" w:color="auto" w:fill="F2F2F2" w:themeFill="background1" w:themeFillShade="F2"/>
          </w:tcPr>
          <w:p w:rsidR="000D499E" w:rsidRPr="00C94F25" w:rsidRDefault="000D499E" w:rsidP="00E96743">
            <w:pPr>
              <w:pStyle w:val="TableHeading"/>
              <w:rPr>
                <w:rFonts w:asciiTheme="minorHAnsi" w:hAnsiTheme="minorHAnsi"/>
                <w:iCs/>
                <w:bdr w:val="none" w:sz="0" w:space="0" w:color="auto" w:frame="1"/>
              </w:rPr>
            </w:pPr>
            <w:r w:rsidRPr="00C94F25">
              <w:rPr>
                <w:iCs/>
                <w:bdr w:val="none" w:sz="0" w:space="0" w:color="auto" w:frame="1"/>
              </w:rPr>
              <w:t>Terms</w:t>
            </w:r>
          </w:p>
        </w:tc>
      </w:tr>
      <w:tr w:rsidR="000D499E" w:rsidRPr="00F10AA1" w:rsidTr="00E96743">
        <w:trPr>
          <w:cantSplit/>
        </w:trPr>
        <w:tc>
          <w:tcPr>
            <w:tcW w:w="2237" w:type="dxa"/>
            <w:shd w:val="clear" w:color="auto" w:fill="FFFFFF" w:themeFill="background1"/>
          </w:tcPr>
          <w:p w:rsidR="000D499E" w:rsidRPr="00EA1243" w:rsidRDefault="000D499E" w:rsidP="00E96743">
            <w:pPr>
              <w:pStyle w:val="TableText"/>
              <w:rPr>
                <w:b/>
              </w:rPr>
            </w:pPr>
            <w:r w:rsidRPr="00EA1243">
              <w:rPr>
                <w:b/>
              </w:rPr>
              <w:t>CCM URL</w:t>
            </w:r>
          </w:p>
        </w:tc>
        <w:tc>
          <w:tcPr>
            <w:tcW w:w="7339" w:type="dxa"/>
            <w:shd w:val="clear" w:color="auto" w:fill="FFFFFF" w:themeFill="background1"/>
          </w:tcPr>
          <w:p w:rsidR="00584259" w:rsidRPr="004C10C1" w:rsidRDefault="00B16D13" w:rsidP="004C10C1">
            <w:pPr>
              <w:pStyle w:val="TableText"/>
            </w:pPr>
            <w:hyperlink r:id="rId22" w:history="1">
              <w:r w:rsidR="00C02069" w:rsidRPr="00292DC4">
                <w:rPr>
                  <w:rStyle w:val="Hyperlink"/>
                </w:rPr>
                <w:t>https://server1.server2..domain:943/ccm</w:t>
              </w:r>
            </w:hyperlink>
          </w:p>
        </w:tc>
      </w:tr>
      <w:tr w:rsidR="000D499E" w:rsidRPr="00F10AA1" w:rsidTr="00E96743">
        <w:trPr>
          <w:cantSplit/>
        </w:trPr>
        <w:tc>
          <w:tcPr>
            <w:tcW w:w="2237" w:type="dxa"/>
            <w:shd w:val="clear" w:color="auto" w:fill="FFFFFF" w:themeFill="background1"/>
          </w:tcPr>
          <w:p w:rsidR="000D499E" w:rsidRPr="00EA1243" w:rsidRDefault="000D499E" w:rsidP="00E96743">
            <w:pPr>
              <w:pStyle w:val="TableText"/>
              <w:rPr>
                <w:b/>
              </w:rPr>
            </w:pPr>
            <w:r w:rsidRPr="00EA1243">
              <w:rPr>
                <w:b/>
              </w:rPr>
              <w:t>CCM Project Area</w:t>
            </w:r>
          </w:p>
        </w:tc>
        <w:tc>
          <w:tcPr>
            <w:tcW w:w="7339" w:type="dxa"/>
            <w:shd w:val="clear" w:color="auto" w:fill="FFFFFF" w:themeFill="background1"/>
          </w:tcPr>
          <w:p w:rsidR="000D499E" w:rsidRDefault="000D499E" w:rsidP="00E96743">
            <w:pPr>
              <w:pStyle w:val="InstructionalTable"/>
              <w:rPr>
                <w:rFonts w:ascii="Times New Roman" w:hAnsi="Times New Roman" w:cs="Times New Roman"/>
              </w:rPr>
            </w:pPr>
          </w:p>
          <w:p w:rsidR="00C02069" w:rsidRPr="004C10C1" w:rsidRDefault="00C02069" w:rsidP="004C10C1">
            <w:pPr>
              <w:pStyle w:val="TableText"/>
            </w:pPr>
            <w:r>
              <w:t>P</w:t>
            </w:r>
            <w:r w:rsidR="00CB0A6E">
              <w:t>HARM (CM)</w:t>
            </w:r>
          </w:p>
        </w:tc>
      </w:tr>
      <w:tr w:rsidR="000D499E" w:rsidRPr="00F10AA1" w:rsidTr="00E96743">
        <w:trPr>
          <w:cantSplit/>
        </w:trPr>
        <w:tc>
          <w:tcPr>
            <w:tcW w:w="2237" w:type="dxa"/>
          </w:tcPr>
          <w:p w:rsidR="000D499E" w:rsidRPr="00EA1243" w:rsidRDefault="000D499E" w:rsidP="00E96743">
            <w:pPr>
              <w:pStyle w:val="TableText"/>
              <w:rPr>
                <w:b/>
              </w:rPr>
            </w:pPr>
            <w:r w:rsidRPr="00EA1243">
              <w:rPr>
                <w:b/>
              </w:rPr>
              <w:t>CCM Team Area</w:t>
            </w:r>
          </w:p>
        </w:tc>
        <w:tc>
          <w:tcPr>
            <w:tcW w:w="7339" w:type="dxa"/>
          </w:tcPr>
          <w:p w:rsidR="000D499E" w:rsidRDefault="000D499E" w:rsidP="00E96743">
            <w:pPr>
              <w:pStyle w:val="InstructionalTable"/>
              <w:rPr>
                <w:rFonts w:ascii="Times New Roman" w:hAnsi="Times New Roman" w:cs="Times New Roman"/>
              </w:rPr>
            </w:pPr>
          </w:p>
          <w:p w:rsidR="00C02069" w:rsidRPr="004C10C1" w:rsidRDefault="00C02069" w:rsidP="004C10C1">
            <w:pPr>
              <w:pStyle w:val="TableText"/>
            </w:pPr>
            <w:r>
              <w:t>MOCHA</w:t>
            </w:r>
          </w:p>
        </w:tc>
      </w:tr>
    </w:tbl>
    <w:p w:rsidR="00D477B7" w:rsidRPr="00C719A4" w:rsidRDefault="00D477B7" w:rsidP="00C719A4">
      <w:pPr>
        <w:pStyle w:val="BodyText"/>
        <w:spacing w:before="0" w:after="0"/>
        <w:rPr>
          <w:sz w:val="2"/>
          <w:szCs w:val="2"/>
        </w:rPr>
      </w:pPr>
    </w:p>
    <w:tbl>
      <w:tblPr>
        <w:tblStyle w:val="TableGrid4"/>
        <w:tblW w:w="5000" w:type="pct"/>
        <w:tblLook w:val="04A0" w:firstRow="1" w:lastRow="0" w:firstColumn="1" w:lastColumn="0" w:noHBand="0" w:noVBand="1"/>
        <w:tblDescription w:val="Work Item ID and Summary &#10;"/>
      </w:tblPr>
      <w:tblGrid>
        <w:gridCol w:w="2224"/>
        <w:gridCol w:w="7352"/>
      </w:tblGrid>
      <w:tr w:rsidR="00C719A4" w:rsidRPr="00A2704F" w:rsidTr="008405C0">
        <w:trPr>
          <w:cantSplit/>
          <w:tblHeader/>
        </w:trPr>
        <w:tc>
          <w:tcPr>
            <w:tcW w:w="1161" w:type="pct"/>
            <w:shd w:val="clear" w:color="auto" w:fill="F2F2F2" w:themeFill="background1" w:themeFillShade="F2"/>
          </w:tcPr>
          <w:p w:rsidR="00C719A4" w:rsidRPr="00A2704F" w:rsidRDefault="00D6688A" w:rsidP="00D6688A">
            <w:pPr>
              <w:pStyle w:val="TableHeading"/>
            </w:pPr>
            <w:bookmarkStart w:id="35" w:name="ColumnTitle_19"/>
            <w:bookmarkEnd w:id="35"/>
            <w:r>
              <w:t>CCM I</w:t>
            </w:r>
            <w:r w:rsidR="00C719A4" w:rsidRPr="00A2704F">
              <w:t>D</w:t>
            </w:r>
          </w:p>
        </w:tc>
        <w:tc>
          <w:tcPr>
            <w:tcW w:w="3839" w:type="pct"/>
            <w:shd w:val="clear" w:color="auto" w:fill="F2F2F2" w:themeFill="background1" w:themeFillShade="F2"/>
          </w:tcPr>
          <w:p w:rsidR="00C719A4" w:rsidRPr="00A2704F" w:rsidRDefault="00C719A4" w:rsidP="00E96743">
            <w:pPr>
              <w:pStyle w:val="TableHeading"/>
            </w:pPr>
            <w:r w:rsidRPr="00A2704F">
              <w:t>Summary</w:t>
            </w:r>
          </w:p>
        </w:tc>
      </w:tr>
      <w:tr w:rsidR="002C0CD0" w:rsidRPr="00A2704F" w:rsidTr="0099796E">
        <w:trPr>
          <w:cantSplit/>
        </w:trPr>
        <w:tc>
          <w:tcPr>
            <w:tcW w:w="1161" w:type="pct"/>
          </w:tcPr>
          <w:p w:rsidR="002C0CD0" w:rsidRPr="00A8502A" w:rsidRDefault="002C0CD0" w:rsidP="0099796E">
            <w:pPr>
              <w:pStyle w:val="TableText"/>
            </w:pPr>
            <w:r w:rsidRPr="00A8502A">
              <w:t>50460</w:t>
            </w:r>
          </w:p>
        </w:tc>
        <w:tc>
          <w:tcPr>
            <w:tcW w:w="3839" w:type="pct"/>
          </w:tcPr>
          <w:p w:rsidR="002C0CD0" w:rsidRPr="00A8502A" w:rsidRDefault="002C0CD0" w:rsidP="0099796E">
            <w:pPr>
              <w:pStyle w:val="TableText"/>
            </w:pPr>
            <w:r w:rsidRPr="00A8502A">
              <w:t>When speed finishing using the Unit Dose Order Entry option, order checks are displayed twice (interventions have to be logged again) before order can be made active</w:t>
            </w:r>
            <w:r>
              <w:t>.</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177482</w:t>
            </w:r>
          </w:p>
        </w:tc>
        <w:tc>
          <w:tcPr>
            <w:tcW w:w="3839" w:type="pct"/>
          </w:tcPr>
          <w:p w:rsidR="002C0CD0" w:rsidRPr="00936834" w:rsidRDefault="002C0CD0" w:rsidP="0099796E">
            <w:pPr>
              <w:pStyle w:val="TableText"/>
            </w:pPr>
            <w:r w:rsidRPr="00AD6E98">
              <w:rPr>
                <w:color w:val="000000"/>
              </w:rPr>
              <w:t>Provider Override Reason not updated for IP</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178272</w:t>
            </w:r>
          </w:p>
        </w:tc>
        <w:tc>
          <w:tcPr>
            <w:tcW w:w="3839" w:type="pct"/>
          </w:tcPr>
          <w:p w:rsidR="002C0CD0" w:rsidRPr="00936834" w:rsidRDefault="002C0CD0" w:rsidP="0099796E">
            <w:pPr>
              <w:pStyle w:val="TableText"/>
            </w:pPr>
            <w:r w:rsidRPr="00AD6E98">
              <w:rPr>
                <w:color w:val="000000"/>
              </w:rPr>
              <w:t>CK action omits first drug if it's not matched to NDF</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178286</w:t>
            </w:r>
          </w:p>
        </w:tc>
        <w:tc>
          <w:tcPr>
            <w:tcW w:w="3839" w:type="pct"/>
          </w:tcPr>
          <w:p w:rsidR="002C0CD0" w:rsidRPr="00936834" w:rsidRDefault="002C0CD0" w:rsidP="0099796E">
            <w:pPr>
              <w:pStyle w:val="TableText"/>
            </w:pPr>
            <w:r w:rsidRPr="00AD6E98">
              <w:rPr>
                <w:color w:val="000000"/>
              </w:rPr>
              <w:t>Hard error when accessing remote allergy data - OP &amp; IP</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178712</w:t>
            </w:r>
          </w:p>
        </w:tc>
        <w:tc>
          <w:tcPr>
            <w:tcW w:w="3839" w:type="pct"/>
          </w:tcPr>
          <w:p w:rsidR="002C0CD0" w:rsidRPr="00936834" w:rsidRDefault="002C0CD0" w:rsidP="0099796E">
            <w:pPr>
              <w:pStyle w:val="TableText"/>
            </w:pPr>
            <w:r w:rsidRPr="00AD6E98">
              <w:rPr>
                <w:color w:val="000000"/>
              </w:rPr>
              <w:t>Storing of  Allergy/ADR order checks issues in Outpatient Pharmacy</w:t>
            </w:r>
          </w:p>
        </w:tc>
      </w:tr>
      <w:tr w:rsidR="002C0CD0" w:rsidRPr="00A2704F" w:rsidTr="0099796E">
        <w:trPr>
          <w:cantSplit/>
        </w:trPr>
        <w:tc>
          <w:tcPr>
            <w:tcW w:w="1161" w:type="pct"/>
          </w:tcPr>
          <w:p w:rsidR="002C0CD0" w:rsidRPr="00AD6E98" w:rsidRDefault="002C0CD0" w:rsidP="0099796E">
            <w:pPr>
              <w:pStyle w:val="TableText"/>
              <w:rPr>
                <w:color w:val="000000"/>
              </w:rPr>
            </w:pPr>
            <w:r w:rsidRPr="00AD6E98">
              <w:rPr>
                <w:color w:val="000000"/>
              </w:rPr>
              <w:t>178714</w:t>
            </w:r>
          </w:p>
        </w:tc>
        <w:tc>
          <w:tcPr>
            <w:tcW w:w="3839" w:type="pct"/>
          </w:tcPr>
          <w:p w:rsidR="002C0CD0" w:rsidRPr="00AD6E98" w:rsidRDefault="002C0CD0" w:rsidP="0099796E">
            <w:pPr>
              <w:pStyle w:val="TableText"/>
              <w:rPr>
                <w:color w:val="000000"/>
              </w:rPr>
            </w:pPr>
            <w:r w:rsidRPr="00AD6E98">
              <w:rPr>
                <w:color w:val="000000"/>
              </w:rPr>
              <w:t>Storing of Allergy/ADR order checks issues in Inpatient Medications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178746</w:t>
            </w:r>
          </w:p>
        </w:tc>
        <w:tc>
          <w:tcPr>
            <w:tcW w:w="3839" w:type="pct"/>
          </w:tcPr>
          <w:p w:rsidR="002C0CD0" w:rsidRPr="00936834" w:rsidRDefault="002C0CD0" w:rsidP="0099796E">
            <w:pPr>
              <w:pStyle w:val="TableText"/>
            </w:pPr>
            <w:r w:rsidRPr="00AD6E98">
              <w:rPr>
                <w:color w:val="000000"/>
              </w:rPr>
              <w:t>Auto Verification set to No - Allergy/ADC OC gets logged twice for single OE process -IPM</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178763</w:t>
            </w:r>
          </w:p>
        </w:tc>
        <w:tc>
          <w:tcPr>
            <w:tcW w:w="3839" w:type="pct"/>
          </w:tcPr>
          <w:p w:rsidR="002C0CD0" w:rsidRPr="00936834" w:rsidRDefault="002C0CD0" w:rsidP="0099796E">
            <w:pPr>
              <w:pStyle w:val="TableText"/>
            </w:pPr>
            <w:r w:rsidRPr="00AD6E98">
              <w:rPr>
                <w:color w:val="000000"/>
              </w:rPr>
              <w:t>DA action display text when no allergy OC are stored - IPM</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178789</w:t>
            </w:r>
          </w:p>
        </w:tc>
        <w:tc>
          <w:tcPr>
            <w:tcW w:w="3839" w:type="pct"/>
          </w:tcPr>
          <w:p w:rsidR="002C0CD0" w:rsidRPr="00936834" w:rsidRDefault="002C0CD0" w:rsidP="0099796E">
            <w:pPr>
              <w:pStyle w:val="TableText"/>
            </w:pPr>
            <w:r w:rsidRPr="00AD6E98">
              <w:rPr>
                <w:color w:val="000000"/>
              </w:rPr>
              <w:t>COPIED IV order with Allergy OC - Order logged 4 times in file 100.05 - IPM</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179666</w:t>
            </w:r>
          </w:p>
        </w:tc>
        <w:tc>
          <w:tcPr>
            <w:tcW w:w="3839" w:type="pct"/>
          </w:tcPr>
          <w:p w:rsidR="002C0CD0" w:rsidRPr="00936834" w:rsidRDefault="002C0CD0" w:rsidP="0099796E">
            <w:pPr>
              <w:pStyle w:val="TableText"/>
            </w:pPr>
            <w:r w:rsidRPr="00AD6E98">
              <w:rPr>
                <w:color w:val="000000"/>
              </w:rPr>
              <w:t>IP - non-formulary drug is entered in the CK action a duplicate allergy is displayed</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lastRenderedPageBreak/>
              <w:t>179735</w:t>
            </w:r>
          </w:p>
        </w:tc>
        <w:tc>
          <w:tcPr>
            <w:tcW w:w="3839" w:type="pct"/>
          </w:tcPr>
          <w:p w:rsidR="002C0CD0" w:rsidRPr="00936834" w:rsidRDefault="002C0CD0" w:rsidP="0099796E">
            <w:pPr>
              <w:pStyle w:val="TableText"/>
            </w:pPr>
            <w:proofErr w:type="spellStart"/>
            <w:r w:rsidRPr="00AD6E98">
              <w:rPr>
                <w:color w:val="000000"/>
              </w:rPr>
              <w:t>FileMan</w:t>
            </w:r>
            <w:proofErr w:type="spellEnd"/>
            <w:r w:rsidRPr="00AD6E98">
              <w:rPr>
                <w:color w:val="000000"/>
              </w:rPr>
              <w:t xml:space="preserve"> error when inquiring into the ORDER CHECK INSTANCES File</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180442</w:t>
            </w:r>
          </w:p>
        </w:tc>
        <w:tc>
          <w:tcPr>
            <w:tcW w:w="3839" w:type="pct"/>
          </w:tcPr>
          <w:p w:rsidR="002C0CD0" w:rsidRPr="00936834" w:rsidRDefault="002C0CD0" w:rsidP="0099796E">
            <w:pPr>
              <w:pStyle w:val="TableText"/>
            </w:pPr>
            <w:r w:rsidRPr="00AD6E98">
              <w:rPr>
                <w:color w:val="000000"/>
              </w:rPr>
              <w:t>Did not receive allergy order check when entering a piggyback in Inpatient Pharmacy using the IV menu</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180462</w:t>
            </w:r>
          </w:p>
        </w:tc>
        <w:tc>
          <w:tcPr>
            <w:tcW w:w="3839" w:type="pct"/>
          </w:tcPr>
          <w:p w:rsidR="002C0CD0" w:rsidRPr="00936834" w:rsidRDefault="002C0CD0" w:rsidP="0099796E">
            <w:pPr>
              <w:pStyle w:val="TableText"/>
            </w:pPr>
            <w:r w:rsidRPr="00AD6E98">
              <w:rPr>
                <w:color w:val="000000"/>
              </w:rPr>
              <w:t>IV order with two solutions - deleting one solution and it took away previously displayed order checks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181083</w:t>
            </w:r>
          </w:p>
        </w:tc>
        <w:tc>
          <w:tcPr>
            <w:tcW w:w="3839" w:type="pct"/>
          </w:tcPr>
          <w:p w:rsidR="002C0CD0" w:rsidRPr="00936834" w:rsidRDefault="002C0CD0" w:rsidP="0099796E">
            <w:pPr>
              <w:pStyle w:val="TableText"/>
            </w:pPr>
            <w:r w:rsidRPr="00AD6E98">
              <w:rPr>
                <w:color w:val="000000"/>
              </w:rPr>
              <w:t>IPIV - Hard error with CK option if no active orders on profile and no drug entered</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181196</w:t>
            </w:r>
          </w:p>
        </w:tc>
        <w:tc>
          <w:tcPr>
            <w:tcW w:w="3839" w:type="pct"/>
          </w:tcPr>
          <w:p w:rsidR="002C0CD0" w:rsidRPr="00936834" w:rsidRDefault="002C0CD0" w:rsidP="0099796E">
            <w:pPr>
              <w:pStyle w:val="TableText"/>
            </w:pPr>
            <w:r w:rsidRPr="00AD6E98">
              <w:rPr>
                <w:color w:val="000000"/>
              </w:rPr>
              <w:t>Allergy OC not stored when renewing/reinstating OP orders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181225</w:t>
            </w:r>
          </w:p>
        </w:tc>
        <w:tc>
          <w:tcPr>
            <w:tcW w:w="3839" w:type="pct"/>
          </w:tcPr>
          <w:p w:rsidR="002C0CD0" w:rsidRPr="00936834" w:rsidRDefault="002C0CD0" w:rsidP="0099796E">
            <w:pPr>
              <w:pStyle w:val="TableText"/>
            </w:pPr>
            <w:r w:rsidRPr="00AD6E98">
              <w:rPr>
                <w:color w:val="000000"/>
              </w:rPr>
              <w:t>OP - CK option not showing allergy checks for non-VA medication orders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182086</w:t>
            </w:r>
          </w:p>
        </w:tc>
        <w:tc>
          <w:tcPr>
            <w:tcW w:w="3839" w:type="pct"/>
          </w:tcPr>
          <w:p w:rsidR="002C0CD0" w:rsidRPr="00936834" w:rsidRDefault="002C0CD0" w:rsidP="0099796E">
            <w:pPr>
              <w:pStyle w:val="TableText"/>
            </w:pPr>
            <w:r w:rsidRPr="00AD6E98">
              <w:rPr>
                <w:color w:val="000000"/>
              </w:rPr>
              <w:t>The CPRS provider override reason is not showing when I finish the pending order - OP</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182090</w:t>
            </w:r>
          </w:p>
        </w:tc>
        <w:tc>
          <w:tcPr>
            <w:tcW w:w="3839" w:type="pct"/>
          </w:tcPr>
          <w:p w:rsidR="002C0CD0" w:rsidRPr="00936834" w:rsidRDefault="002C0CD0" w:rsidP="0099796E">
            <w:pPr>
              <w:pStyle w:val="TableText"/>
            </w:pPr>
            <w:r w:rsidRPr="00AD6E98">
              <w:rPr>
                <w:color w:val="000000"/>
              </w:rPr>
              <w:t xml:space="preserve">DA action does not show allergy checks for an order that was just Finished in </w:t>
            </w:r>
            <w:proofErr w:type="spellStart"/>
            <w:r w:rsidRPr="00AD6E98">
              <w:rPr>
                <w:color w:val="000000"/>
              </w:rPr>
              <w:t>VistA</w:t>
            </w:r>
            <w:proofErr w:type="spellEnd"/>
            <w:r w:rsidRPr="00AD6E98">
              <w:rPr>
                <w:color w:val="000000"/>
              </w:rPr>
              <w:t xml:space="preserve"> - OP</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182880</w:t>
            </w:r>
          </w:p>
        </w:tc>
        <w:tc>
          <w:tcPr>
            <w:tcW w:w="3839" w:type="pct"/>
          </w:tcPr>
          <w:p w:rsidR="002C0CD0" w:rsidRPr="00936834" w:rsidRDefault="002C0CD0" w:rsidP="0099796E">
            <w:pPr>
              <w:pStyle w:val="TableText"/>
            </w:pPr>
            <w:r w:rsidRPr="00AD6E98">
              <w:rPr>
                <w:color w:val="000000"/>
              </w:rPr>
              <w:t xml:space="preserve">Some remote allergy checks not firing – OP </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183267</w:t>
            </w:r>
          </w:p>
        </w:tc>
        <w:tc>
          <w:tcPr>
            <w:tcW w:w="3839" w:type="pct"/>
          </w:tcPr>
          <w:p w:rsidR="002C0CD0" w:rsidRPr="00936834" w:rsidRDefault="002C0CD0" w:rsidP="0099796E">
            <w:pPr>
              <w:pStyle w:val="TableText"/>
            </w:pPr>
            <w:r w:rsidRPr="00AD6E98">
              <w:rPr>
                <w:color w:val="000000"/>
              </w:rPr>
              <w:t>Clinical Reminder Order Checks (CROCs) will be removed from the CK Hidden Action for both Inpatient Medications and Outpatient Pharmacy in ME2 - DEV</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183317</w:t>
            </w:r>
          </w:p>
        </w:tc>
        <w:tc>
          <w:tcPr>
            <w:tcW w:w="3839" w:type="pct"/>
          </w:tcPr>
          <w:p w:rsidR="002C0CD0" w:rsidRPr="00936834" w:rsidRDefault="002C0CD0" w:rsidP="0099796E">
            <w:pPr>
              <w:pStyle w:val="TableText"/>
            </w:pPr>
            <w:r w:rsidRPr="00AD6E98">
              <w:rPr>
                <w:color w:val="000000"/>
              </w:rPr>
              <w:t>OP CK Action - Order checks missed under certain circumstances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183331</w:t>
            </w:r>
          </w:p>
        </w:tc>
        <w:tc>
          <w:tcPr>
            <w:tcW w:w="3839" w:type="pct"/>
          </w:tcPr>
          <w:p w:rsidR="002C0CD0" w:rsidRPr="00936834" w:rsidRDefault="002C0CD0" w:rsidP="0099796E">
            <w:pPr>
              <w:pStyle w:val="TableText"/>
            </w:pPr>
            <w:r w:rsidRPr="00AD6E98">
              <w:rPr>
                <w:color w:val="000000"/>
              </w:rPr>
              <w:t>OP CK action -- not receiving Drug Interaction Check against Non-VA med order on the profile that has a Dispense Drug assigned to the order</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183363</w:t>
            </w:r>
          </w:p>
        </w:tc>
        <w:tc>
          <w:tcPr>
            <w:tcW w:w="3839" w:type="pct"/>
          </w:tcPr>
          <w:p w:rsidR="002C0CD0" w:rsidRPr="00936834" w:rsidRDefault="002C0CD0" w:rsidP="0099796E">
            <w:pPr>
              <w:pStyle w:val="TableText"/>
            </w:pPr>
            <w:r w:rsidRPr="00AD6E98">
              <w:rPr>
                <w:color w:val="000000"/>
              </w:rPr>
              <w:t>OP - Clinical Reminder Order check scrolls off the screen without a screen stop</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183474</w:t>
            </w:r>
          </w:p>
        </w:tc>
        <w:tc>
          <w:tcPr>
            <w:tcW w:w="3839" w:type="pct"/>
          </w:tcPr>
          <w:p w:rsidR="002C0CD0" w:rsidRPr="00936834" w:rsidRDefault="002C0CD0" w:rsidP="0099796E">
            <w:pPr>
              <w:pStyle w:val="TableText"/>
            </w:pPr>
            <w:r w:rsidRPr="00AD6E98">
              <w:rPr>
                <w:color w:val="000000"/>
              </w:rPr>
              <w:t>OP - CK action problem when used by a technician</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183599</w:t>
            </w:r>
          </w:p>
        </w:tc>
        <w:tc>
          <w:tcPr>
            <w:tcW w:w="3839" w:type="pct"/>
          </w:tcPr>
          <w:p w:rsidR="002C0CD0" w:rsidRPr="00936834" w:rsidRDefault="002C0CD0" w:rsidP="0099796E">
            <w:pPr>
              <w:pStyle w:val="TableText"/>
            </w:pPr>
            <w:r w:rsidRPr="00AD6E98">
              <w:rPr>
                <w:color w:val="000000"/>
              </w:rPr>
              <w:t>GMRA API changes v20</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183985</w:t>
            </w:r>
          </w:p>
        </w:tc>
        <w:tc>
          <w:tcPr>
            <w:tcW w:w="3839" w:type="pct"/>
          </w:tcPr>
          <w:p w:rsidR="002C0CD0" w:rsidRPr="00936834" w:rsidRDefault="002C0CD0" w:rsidP="0099796E">
            <w:pPr>
              <w:pStyle w:val="TableText"/>
            </w:pPr>
            <w:r w:rsidRPr="00AD6E98">
              <w:rPr>
                <w:color w:val="000000"/>
              </w:rPr>
              <w:t>IP UD DA Action - Allergy message does not include Signs/Symptoms line when no signs/symptoms were entered for the allergy</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184534</w:t>
            </w:r>
          </w:p>
        </w:tc>
        <w:tc>
          <w:tcPr>
            <w:tcW w:w="3839" w:type="pct"/>
          </w:tcPr>
          <w:p w:rsidR="002C0CD0" w:rsidRPr="00936834" w:rsidRDefault="002C0CD0" w:rsidP="0099796E">
            <w:pPr>
              <w:pStyle w:val="TableText"/>
            </w:pPr>
            <w:r w:rsidRPr="00AD6E98">
              <w:rPr>
                <w:color w:val="000000"/>
              </w:rPr>
              <w:t>OP CK Action showing invalid duplicate Therapy check</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184536</w:t>
            </w:r>
          </w:p>
        </w:tc>
        <w:tc>
          <w:tcPr>
            <w:tcW w:w="3839" w:type="pct"/>
          </w:tcPr>
          <w:p w:rsidR="002C0CD0" w:rsidRPr="00936834" w:rsidRDefault="002C0CD0" w:rsidP="0099796E">
            <w:pPr>
              <w:pStyle w:val="TableText"/>
            </w:pPr>
            <w:r w:rsidRPr="00AD6E98">
              <w:rPr>
                <w:color w:val="000000"/>
              </w:rPr>
              <w:t>IP CK Action not showing Not Matched to National Drug File (NDF) exception messages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184664</w:t>
            </w:r>
          </w:p>
        </w:tc>
        <w:tc>
          <w:tcPr>
            <w:tcW w:w="3839" w:type="pct"/>
          </w:tcPr>
          <w:p w:rsidR="002C0CD0" w:rsidRPr="00936834" w:rsidRDefault="002C0CD0" w:rsidP="0099796E">
            <w:pPr>
              <w:pStyle w:val="TableText"/>
            </w:pPr>
            <w:r w:rsidRPr="00AD6E98">
              <w:rPr>
                <w:color w:val="000000"/>
              </w:rPr>
              <w:t>OP CK Action not doing allergy checks against entered Drug</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184667</w:t>
            </w:r>
          </w:p>
        </w:tc>
        <w:tc>
          <w:tcPr>
            <w:tcW w:w="3839" w:type="pct"/>
          </w:tcPr>
          <w:p w:rsidR="002C0CD0" w:rsidRPr="00936834" w:rsidRDefault="002C0CD0" w:rsidP="0099796E">
            <w:pPr>
              <w:pStyle w:val="TableText"/>
            </w:pPr>
            <w:r w:rsidRPr="00AD6E98">
              <w:rPr>
                <w:color w:val="000000"/>
              </w:rPr>
              <w:t>OP CK action – duplicate drug selection allowed</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185437</w:t>
            </w:r>
          </w:p>
        </w:tc>
        <w:tc>
          <w:tcPr>
            <w:tcW w:w="3839" w:type="pct"/>
          </w:tcPr>
          <w:p w:rsidR="002C0CD0" w:rsidRPr="00936834" w:rsidRDefault="002C0CD0" w:rsidP="0099796E">
            <w:pPr>
              <w:pStyle w:val="TableText"/>
            </w:pPr>
            <w:r w:rsidRPr="00AD6E98">
              <w:rPr>
                <w:color w:val="000000"/>
              </w:rPr>
              <w:t>Outpatient DA action display when there are no signs/symptoms</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185856</w:t>
            </w:r>
          </w:p>
        </w:tc>
        <w:tc>
          <w:tcPr>
            <w:tcW w:w="3839" w:type="pct"/>
          </w:tcPr>
          <w:p w:rsidR="002C0CD0" w:rsidRPr="00936834" w:rsidRDefault="002C0CD0" w:rsidP="0099796E">
            <w:pPr>
              <w:pStyle w:val="TableText"/>
            </w:pPr>
            <w:r w:rsidRPr="00AD6E98">
              <w:rPr>
                <w:color w:val="000000"/>
              </w:rPr>
              <w:t>Inconsistency IV Solutions between Piggyback and Admixture</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186322</w:t>
            </w:r>
          </w:p>
        </w:tc>
        <w:tc>
          <w:tcPr>
            <w:tcW w:w="3839" w:type="pct"/>
          </w:tcPr>
          <w:p w:rsidR="002C0CD0" w:rsidRPr="00936834" w:rsidRDefault="002C0CD0" w:rsidP="0099796E">
            <w:pPr>
              <w:pStyle w:val="TableText"/>
            </w:pPr>
            <w:r w:rsidRPr="00AD6E98">
              <w:rPr>
                <w:color w:val="000000"/>
              </w:rPr>
              <w:t xml:space="preserve">IV Solution </w:t>
            </w:r>
            <w:proofErr w:type="gramStart"/>
            <w:r w:rsidRPr="00AD6E98">
              <w:rPr>
                <w:color w:val="000000"/>
              </w:rPr>
              <w:t>Edit :</w:t>
            </w:r>
            <w:proofErr w:type="gramEnd"/>
            <w:r w:rsidRPr="00AD6E98">
              <w:rPr>
                <w:color w:val="000000"/>
              </w:rPr>
              <w:t xml:space="preserve"> Allergy Call results not stored in order check history for DA to display later.</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186629</w:t>
            </w:r>
          </w:p>
        </w:tc>
        <w:tc>
          <w:tcPr>
            <w:tcW w:w="3839" w:type="pct"/>
          </w:tcPr>
          <w:p w:rsidR="002C0CD0" w:rsidRPr="00936834" w:rsidRDefault="002C0CD0" w:rsidP="0099796E">
            <w:pPr>
              <w:pStyle w:val="TableText"/>
            </w:pPr>
            <w:r w:rsidRPr="00AD6E98">
              <w:rPr>
                <w:color w:val="000000"/>
              </w:rPr>
              <w:t>Exception message not display when entering a new IV order with one of the additive not matched to NDF</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lastRenderedPageBreak/>
              <w:t>187519</w:t>
            </w:r>
          </w:p>
        </w:tc>
        <w:tc>
          <w:tcPr>
            <w:tcW w:w="3839" w:type="pct"/>
          </w:tcPr>
          <w:p w:rsidR="002C0CD0" w:rsidRPr="00936834" w:rsidRDefault="002C0CD0" w:rsidP="0099796E">
            <w:pPr>
              <w:pStyle w:val="TableText"/>
            </w:pPr>
            <w:r w:rsidRPr="00AD6E98">
              <w:rPr>
                <w:color w:val="000000"/>
              </w:rPr>
              <w:t>OP -- Provider Override Reason on Renew/ Copy, Edit, etc.</w:t>
            </w:r>
          </w:p>
        </w:tc>
      </w:tr>
      <w:tr w:rsidR="002C0CD0" w:rsidRPr="00A2704F" w:rsidTr="0099796E">
        <w:trPr>
          <w:cantSplit/>
        </w:trPr>
        <w:tc>
          <w:tcPr>
            <w:tcW w:w="1161" w:type="pct"/>
          </w:tcPr>
          <w:p w:rsidR="002C0CD0" w:rsidRPr="00936834" w:rsidRDefault="002C0CD0" w:rsidP="0099796E">
            <w:pPr>
              <w:pStyle w:val="TableText"/>
            </w:pPr>
            <w:r w:rsidRPr="00AD6E98">
              <w:rPr>
                <w:color w:val="000000"/>
              </w:rPr>
              <w:t>187974</w:t>
            </w:r>
          </w:p>
        </w:tc>
        <w:tc>
          <w:tcPr>
            <w:tcW w:w="3839" w:type="pct"/>
          </w:tcPr>
          <w:p w:rsidR="002C0CD0" w:rsidRPr="00936834" w:rsidRDefault="002C0CD0" w:rsidP="0099796E">
            <w:pPr>
              <w:pStyle w:val="TableText"/>
            </w:pPr>
            <w:r w:rsidRPr="00AD6E98">
              <w:rPr>
                <w:color w:val="000000"/>
              </w:rPr>
              <w:t>DA not displaying stored allergy when editing a solution for an active IVPB</w:t>
            </w:r>
          </w:p>
        </w:tc>
      </w:tr>
      <w:tr w:rsidR="002C0CD0" w:rsidRPr="00DC2CDF" w:rsidTr="0099796E">
        <w:trPr>
          <w:cantSplit/>
        </w:trPr>
        <w:tc>
          <w:tcPr>
            <w:tcW w:w="1161" w:type="pct"/>
            <w:vAlign w:val="bottom"/>
          </w:tcPr>
          <w:p w:rsidR="002C0CD0" w:rsidRPr="004C10C1" w:rsidRDefault="002C0CD0" w:rsidP="0099796E">
            <w:pPr>
              <w:pStyle w:val="TableText"/>
              <w:rPr>
                <w:color w:val="000000"/>
              </w:rPr>
            </w:pPr>
            <w:r w:rsidRPr="004C10C1">
              <w:rPr>
                <w:color w:val="000000"/>
              </w:rPr>
              <w:t>189287</w:t>
            </w:r>
          </w:p>
        </w:tc>
        <w:tc>
          <w:tcPr>
            <w:tcW w:w="3839" w:type="pct"/>
          </w:tcPr>
          <w:p w:rsidR="002C0CD0" w:rsidRPr="004C10C1" w:rsidRDefault="002C0CD0" w:rsidP="0099796E">
            <w:pPr>
              <w:pStyle w:val="TableText"/>
              <w:rPr>
                <w:color w:val="000000"/>
              </w:rPr>
            </w:pPr>
            <w:r w:rsidRPr="004C10C1">
              <w:rPr>
                <w:color w:val="000000"/>
              </w:rPr>
              <w:t>'LOCAL and REMOTE showing up in Order Check History file again</w:t>
            </w:r>
          </w:p>
        </w:tc>
      </w:tr>
      <w:tr w:rsidR="002C0CD0" w:rsidRPr="00DC2CDF" w:rsidTr="0099796E">
        <w:trPr>
          <w:cantSplit/>
        </w:trPr>
        <w:tc>
          <w:tcPr>
            <w:tcW w:w="1161" w:type="pct"/>
          </w:tcPr>
          <w:p w:rsidR="002C0CD0" w:rsidRPr="00C05E31" w:rsidRDefault="002C0CD0" w:rsidP="0099796E">
            <w:pPr>
              <w:pStyle w:val="TableText"/>
            </w:pPr>
            <w:r w:rsidRPr="00C05E31">
              <w:t>190328</w:t>
            </w:r>
          </w:p>
        </w:tc>
        <w:tc>
          <w:tcPr>
            <w:tcW w:w="3839" w:type="pct"/>
          </w:tcPr>
          <w:p w:rsidR="002C0CD0" w:rsidRPr="004C10C1" w:rsidRDefault="002C0CD0" w:rsidP="0099796E">
            <w:pPr>
              <w:pStyle w:val="TableText"/>
              <w:rPr>
                <w:color w:val="000000"/>
              </w:rPr>
            </w:pPr>
            <w:r w:rsidRPr="004C10C1">
              <w:rPr>
                <w:color w:val="000000"/>
              </w:rPr>
              <w:t>CLE13 - Allergy check not showing severity for OP with MOCHA server 2.0</w:t>
            </w:r>
          </w:p>
        </w:tc>
      </w:tr>
      <w:tr w:rsidR="002C0CD0" w:rsidRPr="00A2704F" w:rsidTr="0099796E">
        <w:trPr>
          <w:cantSplit/>
        </w:trPr>
        <w:tc>
          <w:tcPr>
            <w:tcW w:w="1161" w:type="pct"/>
          </w:tcPr>
          <w:p w:rsidR="002C0CD0" w:rsidRPr="00C05E31" w:rsidRDefault="002C0CD0" w:rsidP="0099796E">
            <w:pPr>
              <w:pStyle w:val="TableText"/>
            </w:pPr>
            <w:r w:rsidRPr="00C05E31">
              <w:t>190465</w:t>
            </w:r>
          </w:p>
        </w:tc>
        <w:tc>
          <w:tcPr>
            <w:tcW w:w="3839" w:type="pct"/>
          </w:tcPr>
          <w:p w:rsidR="002C0CD0" w:rsidRPr="004C10C1" w:rsidRDefault="002C0CD0" w:rsidP="0099796E">
            <w:pPr>
              <w:pStyle w:val="TableText"/>
              <w:rPr>
                <w:color w:val="000000"/>
              </w:rPr>
            </w:pPr>
            <w:r w:rsidRPr="004C10C1">
              <w:rPr>
                <w:color w:val="000000"/>
              </w:rPr>
              <w:t>DA option not displaying in IP IV when allergy is on solution</w:t>
            </w:r>
          </w:p>
        </w:tc>
      </w:tr>
      <w:tr w:rsidR="00973C5F" w:rsidRPr="00A2704F" w:rsidTr="0099796E">
        <w:trPr>
          <w:cantSplit/>
        </w:trPr>
        <w:tc>
          <w:tcPr>
            <w:tcW w:w="1161" w:type="pct"/>
          </w:tcPr>
          <w:p w:rsidR="00973C5F" w:rsidRPr="00C05E31" w:rsidRDefault="00973C5F" w:rsidP="0099796E">
            <w:pPr>
              <w:pStyle w:val="TableText"/>
            </w:pPr>
            <w:r w:rsidRPr="008659F6">
              <w:t>195498</w:t>
            </w:r>
          </w:p>
        </w:tc>
        <w:tc>
          <w:tcPr>
            <w:tcW w:w="3839" w:type="pct"/>
          </w:tcPr>
          <w:p w:rsidR="00973C5F" w:rsidRPr="004C10C1" w:rsidRDefault="00973C5F" w:rsidP="0099796E">
            <w:pPr>
              <w:pStyle w:val="TableText"/>
              <w:rPr>
                <w:color w:val="000000"/>
              </w:rPr>
            </w:pPr>
            <w:r w:rsidRPr="008659F6">
              <w:t>Signs/Symptoms Missing in Display</w:t>
            </w:r>
          </w:p>
        </w:tc>
      </w:tr>
      <w:tr w:rsidR="00973C5F" w:rsidRPr="00A2704F" w:rsidTr="0099796E">
        <w:trPr>
          <w:cantSplit/>
        </w:trPr>
        <w:tc>
          <w:tcPr>
            <w:tcW w:w="1161" w:type="pct"/>
          </w:tcPr>
          <w:p w:rsidR="00973C5F" w:rsidRPr="00C05E31" w:rsidRDefault="00973C5F" w:rsidP="0099796E">
            <w:pPr>
              <w:pStyle w:val="TableText"/>
            </w:pPr>
            <w:r w:rsidRPr="008659F6">
              <w:t>196057</w:t>
            </w:r>
          </w:p>
        </w:tc>
        <w:tc>
          <w:tcPr>
            <w:tcW w:w="3839" w:type="pct"/>
          </w:tcPr>
          <w:p w:rsidR="00973C5F" w:rsidRPr="004C10C1" w:rsidRDefault="00973C5F" w:rsidP="0099796E">
            <w:pPr>
              <w:pStyle w:val="TableText"/>
              <w:rPr>
                <w:color w:val="000000"/>
              </w:rPr>
            </w:pPr>
            <w:r w:rsidRPr="008659F6">
              <w:t>Hard error when renewing an IV order</w:t>
            </w:r>
          </w:p>
        </w:tc>
      </w:tr>
      <w:tr w:rsidR="00973C5F" w:rsidRPr="00A2704F" w:rsidTr="0099796E">
        <w:trPr>
          <w:cantSplit/>
        </w:trPr>
        <w:tc>
          <w:tcPr>
            <w:tcW w:w="1161" w:type="pct"/>
          </w:tcPr>
          <w:p w:rsidR="00973C5F" w:rsidRPr="00C05E31" w:rsidRDefault="00973C5F" w:rsidP="0099796E">
            <w:pPr>
              <w:pStyle w:val="TableText"/>
            </w:pPr>
            <w:r w:rsidRPr="008659F6">
              <w:t>196169</w:t>
            </w:r>
          </w:p>
        </w:tc>
        <w:tc>
          <w:tcPr>
            <w:tcW w:w="3839" w:type="pct"/>
          </w:tcPr>
          <w:p w:rsidR="00973C5F" w:rsidRPr="004C10C1" w:rsidRDefault="00973C5F" w:rsidP="0099796E">
            <w:pPr>
              <w:pStyle w:val="TableText"/>
              <w:rPr>
                <w:color w:val="000000"/>
              </w:rPr>
            </w:pPr>
            <w:r w:rsidRPr="008659F6">
              <w:t>OP  Drug Interactions/CROCs not showing  (Issue tracker #39) dev task</w:t>
            </w:r>
          </w:p>
        </w:tc>
      </w:tr>
      <w:tr w:rsidR="00973C5F" w:rsidRPr="00A2704F" w:rsidTr="0099796E">
        <w:trPr>
          <w:cantSplit/>
        </w:trPr>
        <w:tc>
          <w:tcPr>
            <w:tcW w:w="1161" w:type="pct"/>
          </w:tcPr>
          <w:p w:rsidR="00973C5F" w:rsidRPr="00C05E31" w:rsidRDefault="00973C5F" w:rsidP="0099796E">
            <w:pPr>
              <w:pStyle w:val="TableText"/>
            </w:pPr>
            <w:r w:rsidRPr="008659F6">
              <w:t>196181</w:t>
            </w:r>
          </w:p>
        </w:tc>
        <w:tc>
          <w:tcPr>
            <w:tcW w:w="3839" w:type="pct"/>
          </w:tcPr>
          <w:p w:rsidR="00973C5F" w:rsidRPr="004C10C1" w:rsidRDefault="00973C5F" w:rsidP="0099796E">
            <w:pPr>
              <w:pStyle w:val="TableText"/>
              <w:rPr>
                <w:color w:val="000000"/>
              </w:rPr>
            </w:pPr>
            <w:r w:rsidRPr="008659F6">
              <w:t>OP allergy storage issue  dev task</w:t>
            </w:r>
          </w:p>
        </w:tc>
      </w:tr>
      <w:tr w:rsidR="00973C5F" w:rsidRPr="00A2704F" w:rsidTr="0099796E">
        <w:trPr>
          <w:cantSplit/>
        </w:trPr>
        <w:tc>
          <w:tcPr>
            <w:tcW w:w="1161" w:type="pct"/>
          </w:tcPr>
          <w:p w:rsidR="00973C5F" w:rsidRPr="00C05E31" w:rsidRDefault="00973C5F" w:rsidP="0099796E">
            <w:pPr>
              <w:pStyle w:val="TableText"/>
            </w:pPr>
            <w:r w:rsidRPr="008659F6">
              <w:t>196508</w:t>
            </w:r>
          </w:p>
        </w:tc>
        <w:tc>
          <w:tcPr>
            <w:tcW w:w="3839" w:type="pct"/>
          </w:tcPr>
          <w:p w:rsidR="00973C5F" w:rsidRPr="004C10C1" w:rsidRDefault="00973C5F" w:rsidP="0099796E">
            <w:pPr>
              <w:pStyle w:val="TableText"/>
              <w:rPr>
                <w:color w:val="000000"/>
              </w:rPr>
            </w:pPr>
            <w:r w:rsidRPr="008659F6">
              <w:t>CK option - Drug Incorrectly Showing as Prospective Status, Issue Tracker #40</w:t>
            </w:r>
          </w:p>
        </w:tc>
      </w:tr>
      <w:tr w:rsidR="00973C5F" w:rsidRPr="00A2704F" w:rsidTr="0099796E">
        <w:trPr>
          <w:cantSplit/>
        </w:trPr>
        <w:tc>
          <w:tcPr>
            <w:tcW w:w="1161" w:type="pct"/>
          </w:tcPr>
          <w:p w:rsidR="00973C5F" w:rsidRPr="00C05E31" w:rsidRDefault="00973C5F" w:rsidP="0099796E">
            <w:pPr>
              <w:pStyle w:val="TableText"/>
            </w:pPr>
            <w:r w:rsidRPr="008659F6">
              <w:t>196515</w:t>
            </w:r>
          </w:p>
        </w:tc>
        <w:tc>
          <w:tcPr>
            <w:tcW w:w="3839" w:type="pct"/>
          </w:tcPr>
          <w:p w:rsidR="00973C5F" w:rsidRPr="004C10C1" w:rsidRDefault="00973C5F" w:rsidP="0099796E">
            <w:pPr>
              <w:pStyle w:val="TableText"/>
              <w:rPr>
                <w:color w:val="000000"/>
              </w:rPr>
            </w:pPr>
            <w:r w:rsidRPr="008659F6">
              <w:t>CK option - Duplicate Drug Information Missing, Issue Tracker #51</w:t>
            </w:r>
          </w:p>
        </w:tc>
      </w:tr>
      <w:tr w:rsidR="00973C5F" w:rsidRPr="00A2704F" w:rsidTr="0099796E">
        <w:trPr>
          <w:cantSplit/>
        </w:trPr>
        <w:tc>
          <w:tcPr>
            <w:tcW w:w="1161" w:type="pct"/>
          </w:tcPr>
          <w:p w:rsidR="00973C5F" w:rsidRPr="00C05E31" w:rsidRDefault="00973C5F" w:rsidP="0099796E">
            <w:pPr>
              <w:pStyle w:val="TableText"/>
            </w:pPr>
            <w:r w:rsidRPr="008659F6">
              <w:t>197985</w:t>
            </w:r>
          </w:p>
        </w:tc>
        <w:tc>
          <w:tcPr>
            <w:tcW w:w="3839" w:type="pct"/>
          </w:tcPr>
          <w:p w:rsidR="00973C5F" w:rsidRPr="004C10C1" w:rsidRDefault="00973C5F" w:rsidP="0099796E">
            <w:pPr>
              <w:pStyle w:val="TableText"/>
              <w:rPr>
                <w:color w:val="000000"/>
              </w:rPr>
            </w:pPr>
            <w:r w:rsidRPr="008659F6">
              <w:t>IP - Syntax Error editing Start or Stop Date/Time of Non-Verified UD order.</w:t>
            </w:r>
          </w:p>
        </w:tc>
      </w:tr>
      <w:tr w:rsidR="00973C5F" w:rsidRPr="00A2704F" w:rsidTr="0099796E">
        <w:trPr>
          <w:cantSplit/>
        </w:trPr>
        <w:tc>
          <w:tcPr>
            <w:tcW w:w="1161" w:type="pct"/>
          </w:tcPr>
          <w:p w:rsidR="00973C5F" w:rsidRPr="00C05E31" w:rsidRDefault="00973C5F" w:rsidP="0099796E">
            <w:pPr>
              <w:pStyle w:val="TableText"/>
            </w:pPr>
            <w:r w:rsidRPr="008659F6">
              <w:t>198091</w:t>
            </w:r>
          </w:p>
        </w:tc>
        <w:tc>
          <w:tcPr>
            <w:tcW w:w="3839" w:type="pct"/>
          </w:tcPr>
          <w:p w:rsidR="00973C5F" w:rsidRPr="004C10C1" w:rsidRDefault="00973C5F" w:rsidP="0099796E">
            <w:pPr>
              <w:pStyle w:val="TableText"/>
              <w:rPr>
                <w:color w:val="000000"/>
              </w:rPr>
            </w:pPr>
            <w:r w:rsidRPr="008659F6">
              <w:t>CK option - Duplicate drug listing when critical drug interactions are displayed</w:t>
            </w:r>
          </w:p>
        </w:tc>
      </w:tr>
      <w:tr w:rsidR="00973C5F" w:rsidRPr="00A2704F" w:rsidTr="0099796E">
        <w:trPr>
          <w:cantSplit/>
        </w:trPr>
        <w:tc>
          <w:tcPr>
            <w:tcW w:w="1161" w:type="pct"/>
          </w:tcPr>
          <w:p w:rsidR="00973C5F" w:rsidRPr="00C05E31" w:rsidRDefault="00973C5F" w:rsidP="0099796E">
            <w:pPr>
              <w:pStyle w:val="TableText"/>
            </w:pPr>
            <w:r w:rsidRPr="008659F6">
              <w:t>198106</w:t>
            </w:r>
          </w:p>
        </w:tc>
        <w:tc>
          <w:tcPr>
            <w:tcW w:w="3839" w:type="pct"/>
          </w:tcPr>
          <w:p w:rsidR="00973C5F" w:rsidRDefault="00973C5F" w:rsidP="0099796E">
            <w:pPr>
              <w:pStyle w:val="TableText"/>
            </w:pPr>
            <w:r w:rsidRPr="008659F6">
              <w:t>CK Option - Duplicate listing of duplicate therapy orders</w:t>
            </w:r>
            <w:r>
              <w:t xml:space="preserve"> </w:t>
            </w:r>
          </w:p>
          <w:p w:rsidR="00973C5F" w:rsidRPr="00973C5F" w:rsidRDefault="00973C5F" w:rsidP="00973C5F">
            <w:pPr>
              <w:pStyle w:val="TableText"/>
              <w:rPr>
                <w:i/>
                <w:color w:val="000000"/>
              </w:rPr>
            </w:pPr>
            <w:r w:rsidRPr="00973C5F">
              <w:rPr>
                <w:i/>
              </w:rPr>
              <w:t>Note:  not directly testable</w:t>
            </w:r>
          </w:p>
        </w:tc>
      </w:tr>
      <w:tr w:rsidR="00973C5F" w:rsidRPr="00A2704F" w:rsidTr="0099796E">
        <w:trPr>
          <w:cantSplit/>
        </w:trPr>
        <w:tc>
          <w:tcPr>
            <w:tcW w:w="1161" w:type="pct"/>
          </w:tcPr>
          <w:p w:rsidR="00973C5F" w:rsidRPr="00C05E31" w:rsidRDefault="00973C5F" w:rsidP="0099796E">
            <w:pPr>
              <w:pStyle w:val="TableText"/>
            </w:pPr>
            <w:r w:rsidRPr="008659F6">
              <w:t>198315</w:t>
            </w:r>
          </w:p>
        </w:tc>
        <w:tc>
          <w:tcPr>
            <w:tcW w:w="3839" w:type="pct"/>
          </w:tcPr>
          <w:p w:rsidR="00973C5F" w:rsidRPr="004C10C1" w:rsidRDefault="00973C5F" w:rsidP="0099796E">
            <w:pPr>
              <w:pStyle w:val="TableText"/>
              <w:rPr>
                <w:color w:val="000000"/>
              </w:rPr>
            </w:pPr>
            <w:r w:rsidRPr="008659F6">
              <w:t>IP CK Action not showing Not Matched to National Drug File (NDF) exception messages</w:t>
            </w:r>
          </w:p>
        </w:tc>
      </w:tr>
      <w:tr w:rsidR="002E1164" w:rsidRPr="00A2704F" w:rsidTr="0099796E">
        <w:trPr>
          <w:cantSplit/>
        </w:trPr>
        <w:tc>
          <w:tcPr>
            <w:tcW w:w="1161" w:type="pct"/>
          </w:tcPr>
          <w:p w:rsidR="002E1164" w:rsidRPr="008659F6" w:rsidRDefault="002E1164" w:rsidP="0099796E">
            <w:pPr>
              <w:pStyle w:val="TableText"/>
            </w:pPr>
            <w:r w:rsidRPr="00A650F9">
              <w:t>198753</w:t>
            </w:r>
          </w:p>
        </w:tc>
        <w:tc>
          <w:tcPr>
            <w:tcW w:w="3839" w:type="pct"/>
          </w:tcPr>
          <w:p w:rsidR="002E1164" w:rsidRPr="008659F6" w:rsidRDefault="002E1164" w:rsidP="0099796E">
            <w:pPr>
              <w:pStyle w:val="TableText"/>
            </w:pPr>
            <w:r w:rsidRPr="00A650F9">
              <w:t>Duplicate Order check Instance Filings</w:t>
            </w:r>
          </w:p>
        </w:tc>
      </w:tr>
      <w:tr w:rsidR="002E1164" w:rsidRPr="00A2704F" w:rsidTr="0099796E">
        <w:trPr>
          <w:cantSplit/>
        </w:trPr>
        <w:tc>
          <w:tcPr>
            <w:tcW w:w="1161" w:type="pct"/>
          </w:tcPr>
          <w:p w:rsidR="002E1164" w:rsidRPr="008659F6" w:rsidRDefault="002E1164" w:rsidP="0099796E">
            <w:pPr>
              <w:pStyle w:val="TableText"/>
            </w:pPr>
            <w:r w:rsidRPr="00A650F9">
              <w:t>203392</w:t>
            </w:r>
          </w:p>
        </w:tc>
        <w:tc>
          <w:tcPr>
            <w:tcW w:w="3839" w:type="pct"/>
          </w:tcPr>
          <w:p w:rsidR="002E1164" w:rsidRPr="008659F6" w:rsidRDefault="002E1164" w:rsidP="0099796E">
            <w:pPr>
              <w:pStyle w:val="TableText"/>
            </w:pPr>
            <w:r w:rsidRPr="00A650F9">
              <w:t>Incorporate PSJ*5*320 into ME2</w:t>
            </w:r>
          </w:p>
        </w:tc>
      </w:tr>
      <w:tr w:rsidR="002E1164" w:rsidRPr="00A2704F" w:rsidTr="0099796E">
        <w:trPr>
          <w:cantSplit/>
        </w:trPr>
        <w:tc>
          <w:tcPr>
            <w:tcW w:w="1161" w:type="pct"/>
          </w:tcPr>
          <w:p w:rsidR="002E1164" w:rsidRPr="008659F6" w:rsidRDefault="002E1164" w:rsidP="0099796E">
            <w:pPr>
              <w:pStyle w:val="TableText"/>
            </w:pPr>
            <w:r w:rsidRPr="00A650F9">
              <w:t>220104</w:t>
            </w:r>
          </w:p>
        </w:tc>
        <w:tc>
          <w:tcPr>
            <w:tcW w:w="3839" w:type="pct"/>
          </w:tcPr>
          <w:p w:rsidR="002E1164" w:rsidRPr="008659F6" w:rsidRDefault="002E1164" w:rsidP="0099796E">
            <w:pPr>
              <w:pStyle w:val="TableText"/>
            </w:pPr>
            <w:r w:rsidRPr="00A650F9">
              <w:t>Inpatient Meds Occurrence Field Issue</w:t>
            </w:r>
          </w:p>
        </w:tc>
      </w:tr>
      <w:tr w:rsidR="002E1164" w:rsidRPr="00A2704F" w:rsidTr="0099796E">
        <w:trPr>
          <w:cantSplit/>
        </w:trPr>
        <w:tc>
          <w:tcPr>
            <w:tcW w:w="1161" w:type="pct"/>
          </w:tcPr>
          <w:p w:rsidR="002E1164" w:rsidRPr="008659F6" w:rsidRDefault="002E1164" w:rsidP="0099796E">
            <w:pPr>
              <w:pStyle w:val="TableText"/>
            </w:pPr>
            <w:r w:rsidRPr="00A650F9">
              <w:t>227903</w:t>
            </w:r>
          </w:p>
        </w:tc>
        <w:tc>
          <w:tcPr>
            <w:tcW w:w="3839" w:type="pct"/>
          </w:tcPr>
          <w:p w:rsidR="002E1164" w:rsidRPr="008659F6" w:rsidRDefault="002E1164" w:rsidP="0099796E">
            <w:pPr>
              <w:pStyle w:val="TableText"/>
            </w:pPr>
            <w:r w:rsidRPr="00A650F9">
              <w:t>Vista Task: Value of $J hardcoded</w:t>
            </w:r>
          </w:p>
        </w:tc>
      </w:tr>
      <w:tr w:rsidR="002E1164" w:rsidRPr="00A2704F" w:rsidTr="0099796E">
        <w:trPr>
          <w:cantSplit/>
        </w:trPr>
        <w:tc>
          <w:tcPr>
            <w:tcW w:w="1161" w:type="pct"/>
          </w:tcPr>
          <w:p w:rsidR="002E1164" w:rsidRPr="008659F6" w:rsidRDefault="002E1164" w:rsidP="0099796E">
            <w:pPr>
              <w:pStyle w:val="TableText"/>
            </w:pPr>
            <w:r w:rsidRPr="00A650F9">
              <w:t>229333</w:t>
            </w:r>
          </w:p>
        </w:tc>
        <w:tc>
          <w:tcPr>
            <w:tcW w:w="3839" w:type="pct"/>
          </w:tcPr>
          <w:p w:rsidR="002E1164" w:rsidRPr="008659F6" w:rsidRDefault="002E1164" w:rsidP="0099796E">
            <w:pPr>
              <w:pStyle w:val="TableText"/>
            </w:pPr>
            <w:r w:rsidRPr="00A650F9">
              <w:t>Pointless Do--Dot Structure in PSORENW4</w:t>
            </w:r>
          </w:p>
        </w:tc>
      </w:tr>
      <w:tr w:rsidR="002E1164" w:rsidRPr="00A2704F" w:rsidTr="0099796E">
        <w:trPr>
          <w:cantSplit/>
        </w:trPr>
        <w:tc>
          <w:tcPr>
            <w:tcW w:w="1161" w:type="pct"/>
          </w:tcPr>
          <w:p w:rsidR="002E1164" w:rsidRPr="008659F6" w:rsidRDefault="002E1164" w:rsidP="0099796E">
            <w:pPr>
              <w:pStyle w:val="TableText"/>
            </w:pPr>
            <w:r w:rsidRPr="00A650F9">
              <w:t>231778</w:t>
            </w:r>
          </w:p>
        </w:tc>
        <w:tc>
          <w:tcPr>
            <w:tcW w:w="3839" w:type="pct"/>
          </w:tcPr>
          <w:p w:rsidR="002E1164" w:rsidRPr="008659F6" w:rsidRDefault="002E1164" w:rsidP="0099796E">
            <w:pPr>
              <w:pStyle w:val="TableText"/>
            </w:pPr>
            <w:r w:rsidRPr="00A650F9">
              <w:t>Remote Allergy - inconsistent displays between IP &amp; OP</w:t>
            </w:r>
          </w:p>
        </w:tc>
      </w:tr>
      <w:tr w:rsidR="002E1164" w:rsidRPr="00A2704F" w:rsidTr="0099796E">
        <w:trPr>
          <w:cantSplit/>
        </w:trPr>
        <w:tc>
          <w:tcPr>
            <w:tcW w:w="1161" w:type="pct"/>
          </w:tcPr>
          <w:p w:rsidR="002E1164" w:rsidRPr="008659F6" w:rsidRDefault="002E1164" w:rsidP="0099796E">
            <w:pPr>
              <w:pStyle w:val="TableText"/>
            </w:pPr>
            <w:r w:rsidRPr="00A650F9">
              <w:t>231781</w:t>
            </w:r>
          </w:p>
        </w:tc>
        <w:tc>
          <w:tcPr>
            <w:tcW w:w="3839" w:type="pct"/>
          </w:tcPr>
          <w:p w:rsidR="002E1164" w:rsidRPr="008659F6" w:rsidRDefault="002E1164" w:rsidP="0099796E">
            <w:pPr>
              <w:pStyle w:val="TableText"/>
            </w:pPr>
            <w:r w:rsidRPr="00A650F9">
              <w:t>Remote Allergy - Need to remove the check for the "REACTANT" node</w:t>
            </w:r>
          </w:p>
        </w:tc>
      </w:tr>
      <w:tr w:rsidR="002E1164" w:rsidRPr="00A2704F" w:rsidTr="0099796E">
        <w:trPr>
          <w:cantSplit/>
        </w:trPr>
        <w:tc>
          <w:tcPr>
            <w:tcW w:w="1161" w:type="pct"/>
          </w:tcPr>
          <w:p w:rsidR="002E1164" w:rsidRPr="008659F6" w:rsidRDefault="002E1164" w:rsidP="0099796E">
            <w:pPr>
              <w:pStyle w:val="TableText"/>
            </w:pPr>
            <w:r w:rsidRPr="00A650F9">
              <w:t>233790</w:t>
            </w:r>
          </w:p>
        </w:tc>
        <w:tc>
          <w:tcPr>
            <w:tcW w:w="3839" w:type="pct"/>
          </w:tcPr>
          <w:p w:rsidR="002E1164" w:rsidRPr="008659F6" w:rsidRDefault="002E1164" w:rsidP="0099796E">
            <w:pPr>
              <w:pStyle w:val="TableText"/>
            </w:pPr>
            <w:r w:rsidRPr="00A650F9">
              <w:t>Sign/Symptom Display for OTHER REACTION</w:t>
            </w:r>
          </w:p>
        </w:tc>
      </w:tr>
      <w:tr w:rsidR="002E1164" w:rsidRPr="00A2704F" w:rsidTr="0099796E">
        <w:trPr>
          <w:cantSplit/>
        </w:trPr>
        <w:tc>
          <w:tcPr>
            <w:tcW w:w="1161" w:type="pct"/>
          </w:tcPr>
          <w:p w:rsidR="002E1164" w:rsidRPr="008659F6" w:rsidRDefault="002E1164" w:rsidP="0099796E">
            <w:pPr>
              <w:pStyle w:val="TableText"/>
            </w:pPr>
            <w:r w:rsidRPr="00A650F9">
              <w:t>233945</w:t>
            </w:r>
          </w:p>
        </w:tc>
        <w:tc>
          <w:tcPr>
            <w:tcW w:w="3839" w:type="pct"/>
          </w:tcPr>
          <w:p w:rsidR="002E1164" w:rsidRPr="008659F6" w:rsidRDefault="002E1164" w:rsidP="0099796E">
            <w:pPr>
              <w:pStyle w:val="TableText"/>
            </w:pPr>
            <w:r w:rsidRPr="00A650F9">
              <w:t>Incorporate patch PSO*7*427 into ME2</w:t>
            </w:r>
          </w:p>
        </w:tc>
      </w:tr>
      <w:tr w:rsidR="002E1164" w:rsidRPr="00A2704F" w:rsidTr="0099796E">
        <w:trPr>
          <w:cantSplit/>
        </w:trPr>
        <w:tc>
          <w:tcPr>
            <w:tcW w:w="1161" w:type="pct"/>
          </w:tcPr>
          <w:p w:rsidR="002E1164" w:rsidRPr="008659F6" w:rsidRDefault="002E1164" w:rsidP="0099796E">
            <w:pPr>
              <w:pStyle w:val="TableText"/>
            </w:pPr>
            <w:r w:rsidRPr="00A650F9">
              <w:t>235525</w:t>
            </w:r>
          </w:p>
        </w:tc>
        <w:tc>
          <w:tcPr>
            <w:tcW w:w="3839" w:type="pct"/>
          </w:tcPr>
          <w:p w:rsidR="002E1164" w:rsidRPr="008659F6" w:rsidRDefault="002E1164" w:rsidP="0099796E">
            <w:pPr>
              <w:pStyle w:val="TableText"/>
            </w:pPr>
            <w:r w:rsidRPr="00A650F9">
              <w:t>Vista Defect: PSOQRART Error from ME2 IOC</w:t>
            </w:r>
          </w:p>
        </w:tc>
      </w:tr>
      <w:tr w:rsidR="002E1164" w:rsidRPr="00A2704F" w:rsidTr="0099796E">
        <w:trPr>
          <w:cantSplit/>
        </w:trPr>
        <w:tc>
          <w:tcPr>
            <w:tcW w:w="1161" w:type="pct"/>
          </w:tcPr>
          <w:p w:rsidR="002E1164" w:rsidRPr="008659F6" w:rsidRDefault="002E1164" w:rsidP="0099796E">
            <w:pPr>
              <w:pStyle w:val="TableText"/>
            </w:pPr>
            <w:r w:rsidRPr="00A650F9">
              <w:t>235533</w:t>
            </w:r>
          </w:p>
        </w:tc>
        <w:tc>
          <w:tcPr>
            <w:tcW w:w="3839" w:type="pct"/>
          </w:tcPr>
          <w:p w:rsidR="002E1164" w:rsidRPr="008659F6" w:rsidRDefault="002E1164" w:rsidP="0099796E">
            <w:pPr>
              <w:pStyle w:val="TableText"/>
            </w:pPr>
            <w:r w:rsidRPr="00A650F9">
              <w:t>Vista defect:  PSODDPR7 hard error from ME2 IOC</w:t>
            </w:r>
          </w:p>
        </w:tc>
      </w:tr>
      <w:tr w:rsidR="002E1164" w:rsidRPr="00A2704F" w:rsidTr="0099796E">
        <w:trPr>
          <w:cantSplit/>
        </w:trPr>
        <w:tc>
          <w:tcPr>
            <w:tcW w:w="1161" w:type="pct"/>
          </w:tcPr>
          <w:p w:rsidR="002E1164" w:rsidRPr="008659F6" w:rsidRDefault="002E1164" w:rsidP="0099796E">
            <w:pPr>
              <w:pStyle w:val="TableText"/>
            </w:pPr>
            <w:r w:rsidRPr="00A650F9">
              <w:t>235537</w:t>
            </w:r>
          </w:p>
        </w:tc>
        <w:tc>
          <w:tcPr>
            <w:tcW w:w="3839" w:type="pct"/>
          </w:tcPr>
          <w:p w:rsidR="002E1164" w:rsidRPr="008659F6" w:rsidRDefault="002E1164" w:rsidP="0099796E">
            <w:pPr>
              <w:pStyle w:val="TableText"/>
            </w:pPr>
            <w:r w:rsidRPr="00A650F9">
              <w:t>Vista Defect: GMRAOR0 hard error from ME2 IOC</w:t>
            </w:r>
          </w:p>
        </w:tc>
      </w:tr>
      <w:tr w:rsidR="002E1164" w:rsidRPr="00A2704F" w:rsidTr="0099796E">
        <w:trPr>
          <w:cantSplit/>
        </w:trPr>
        <w:tc>
          <w:tcPr>
            <w:tcW w:w="1161" w:type="pct"/>
          </w:tcPr>
          <w:p w:rsidR="002E1164" w:rsidRPr="008659F6" w:rsidRDefault="002E1164" w:rsidP="0099796E">
            <w:pPr>
              <w:pStyle w:val="TableText"/>
            </w:pPr>
            <w:r w:rsidRPr="00A650F9">
              <w:lastRenderedPageBreak/>
              <w:t>250828</w:t>
            </w:r>
          </w:p>
        </w:tc>
        <w:tc>
          <w:tcPr>
            <w:tcW w:w="3839" w:type="pct"/>
          </w:tcPr>
          <w:p w:rsidR="002E1164" w:rsidRPr="008659F6" w:rsidRDefault="002E1164" w:rsidP="0099796E">
            <w:pPr>
              <w:pStyle w:val="TableText"/>
            </w:pPr>
            <w:r w:rsidRPr="00A650F9">
              <w:t>Patient without Allergy Assessment showing in CPRS as "No Known Allergies"</w:t>
            </w:r>
          </w:p>
        </w:tc>
      </w:tr>
      <w:tr w:rsidR="002E1164" w:rsidRPr="00A2704F" w:rsidTr="0099796E">
        <w:trPr>
          <w:cantSplit/>
        </w:trPr>
        <w:tc>
          <w:tcPr>
            <w:tcW w:w="1161" w:type="pct"/>
          </w:tcPr>
          <w:p w:rsidR="002E1164" w:rsidRPr="008659F6" w:rsidRDefault="002E1164" w:rsidP="0099796E">
            <w:pPr>
              <w:pStyle w:val="TableText"/>
            </w:pPr>
            <w:r w:rsidRPr="00A650F9">
              <w:t>250840</w:t>
            </w:r>
          </w:p>
        </w:tc>
        <w:tc>
          <w:tcPr>
            <w:tcW w:w="3839" w:type="pct"/>
          </w:tcPr>
          <w:p w:rsidR="002E1164" w:rsidRPr="008659F6" w:rsidRDefault="002E1164" w:rsidP="0099796E">
            <w:pPr>
              <w:pStyle w:val="TableText"/>
            </w:pPr>
            <w:r w:rsidRPr="00A650F9">
              <w:t>Hard error when OTHER REACTION free text is blank - CPRS</w:t>
            </w:r>
          </w:p>
        </w:tc>
      </w:tr>
      <w:tr w:rsidR="002E1164" w:rsidRPr="00A2704F" w:rsidTr="0099796E">
        <w:trPr>
          <w:cantSplit/>
        </w:trPr>
        <w:tc>
          <w:tcPr>
            <w:tcW w:w="1161" w:type="pct"/>
          </w:tcPr>
          <w:p w:rsidR="002E1164" w:rsidRPr="008659F6" w:rsidRDefault="002E1164" w:rsidP="0099796E">
            <w:pPr>
              <w:pStyle w:val="TableText"/>
            </w:pPr>
            <w:r w:rsidRPr="00A650F9">
              <w:t>259060</w:t>
            </w:r>
          </w:p>
        </w:tc>
        <w:tc>
          <w:tcPr>
            <w:tcW w:w="3839" w:type="pct"/>
          </w:tcPr>
          <w:p w:rsidR="002E1164" w:rsidRPr="008659F6" w:rsidRDefault="002E1164" w:rsidP="0099796E">
            <w:pPr>
              <w:pStyle w:val="TableText"/>
            </w:pPr>
            <w:r w:rsidRPr="00A650F9">
              <w:t>Dosage Issue (ˆPSJHL3)</w:t>
            </w:r>
          </w:p>
        </w:tc>
      </w:tr>
      <w:tr w:rsidR="002E1164" w:rsidRPr="00A2704F" w:rsidTr="0099796E">
        <w:trPr>
          <w:cantSplit/>
        </w:trPr>
        <w:tc>
          <w:tcPr>
            <w:tcW w:w="1161" w:type="pct"/>
          </w:tcPr>
          <w:p w:rsidR="002E1164" w:rsidRPr="008659F6" w:rsidRDefault="002E1164" w:rsidP="0099796E">
            <w:pPr>
              <w:pStyle w:val="TableText"/>
            </w:pPr>
            <w:r w:rsidRPr="00A650F9">
              <w:t>268017</w:t>
            </w:r>
          </w:p>
        </w:tc>
        <w:tc>
          <w:tcPr>
            <w:tcW w:w="3839" w:type="pct"/>
          </w:tcPr>
          <w:p w:rsidR="002E1164" w:rsidRPr="008659F6" w:rsidRDefault="002E1164" w:rsidP="0099796E">
            <w:pPr>
              <w:pStyle w:val="TableText"/>
            </w:pPr>
            <w:r w:rsidRPr="00A650F9">
              <w:t>Vista Task:  schedule not displayed on Order tab after the order is finished in the pharmacy side.</w:t>
            </w:r>
          </w:p>
        </w:tc>
      </w:tr>
      <w:tr w:rsidR="006A62BB" w:rsidRPr="006A62BB" w:rsidTr="0099796E">
        <w:trPr>
          <w:cantSplit/>
        </w:trPr>
        <w:tc>
          <w:tcPr>
            <w:tcW w:w="1161" w:type="pct"/>
          </w:tcPr>
          <w:p w:rsidR="00DE7A1D" w:rsidRPr="006A62BB" w:rsidRDefault="00DE7A1D" w:rsidP="0099796E">
            <w:pPr>
              <w:pStyle w:val="TableText"/>
            </w:pPr>
            <w:r w:rsidRPr="006A62BB">
              <w:rPr>
                <w:rStyle w:val="titletext3"/>
              </w:rPr>
              <w:t>275376</w:t>
            </w:r>
          </w:p>
        </w:tc>
        <w:tc>
          <w:tcPr>
            <w:tcW w:w="3839" w:type="pct"/>
          </w:tcPr>
          <w:p w:rsidR="00DE7A1D" w:rsidRPr="006A62BB" w:rsidRDefault="00DE7A1D" w:rsidP="0099796E">
            <w:pPr>
              <w:pStyle w:val="TableText"/>
            </w:pPr>
            <w:r w:rsidRPr="006A62BB">
              <w:t>Repair Issue with API Return of 'previous adverse reaction' values</w:t>
            </w:r>
          </w:p>
        </w:tc>
      </w:tr>
    </w:tbl>
    <w:p w:rsidR="00C05E31" w:rsidRDefault="00C05E31" w:rsidP="00A703E3">
      <w:pPr>
        <w:pStyle w:val="Heading1"/>
      </w:pPr>
    </w:p>
    <w:p w:rsidR="00292DC4" w:rsidRPr="00D30C33" w:rsidRDefault="00A703E3" w:rsidP="00D30C33">
      <w:pPr>
        <w:pStyle w:val="Heading1"/>
      </w:pPr>
      <w:bookmarkStart w:id="36" w:name="_Toc427325069"/>
      <w:r w:rsidRPr="00A703E3">
        <w:t>Release (Deployment) Information</w:t>
      </w:r>
      <w:bookmarkEnd w:id="36"/>
      <w:r w:rsidR="00F06F51">
        <w:t xml:space="preserve"> </w:t>
      </w:r>
    </w:p>
    <w:p w:rsidR="00D9454C" w:rsidRDefault="00D9454C" w:rsidP="00D30C33">
      <w:pPr>
        <w:pStyle w:val="Caption"/>
        <w:jc w:val="center"/>
      </w:pPr>
      <w:r>
        <w:t xml:space="preserve">Table </w:t>
      </w:r>
      <w:r w:rsidR="00B16D13">
        <w:fldChar w:fldCharType="begin"/>
      </w:r>
      <w:r w:rsidR="00B16D13">
        <w:instrText xml:space="preserve"> SEQ Table \* ARABIC </w:instrText>
      </w:r>
      <w:r w:rsidR="00B16D13">
        <w:fldChar w:fldCharType="separate"/>
      </w:r>
      <w:r>
        <w:rPr>
          <w:noProof/>
        </w:rPr>
        <w:t>12</w:t>
      </w:r>
      <w:r w:rsidR="00B16D13">
        <w:rPr>
          <w:noProof/>
        </w:rPr>
        <w:fldChar w:fldCharType="end"/>
      </w:r>
      <w:r w:rsidR="00D30C33">
        <w:t>- Release Identification</w:t>
      </w:r>
    </w:p>
    <w:tbl>
      <w:tblPr>
        <w:tblStyle w:val="TableGrid5"/>
        <w:tblW w:w="5000" w:type="pct"/>
        <w:tblLook w:val="04A0" w:firstRow="1" w:lastRow="0" w:firstColumn="1" w:lastColumn="0" w:noHBand="0" w:noVBand="1"/>
        <w:tblCaption w:val="Additional Supporting Documentation"/>
        <w:tblDescription w:val="Additional Supporting Documentation, detailing Document Name, Revision and Date"/>
      </w:tblPr>
      <w:tblGrid>
        <w:gridCol w:w="4138"/>
        <w:gridCol w:w="2130"/>
        <w:gridCol w:w="3308"/>
      </w:tblGrid>
      <w:tr w:rsidR="006577DE" w:rsidRPr="006577DE" w:rsidTr="004C10C1">
        <w:trPr>
          <w:cantSplit/>
          <w:trHeight w:val="575"/>
          <w:tblHeader/>
        </w:trPr>
        <w:tc>
          <w:tcPr>
            <w:tcW w:w="2161" w:type="pct"/>
            <w:shd w:val="clear" w:color="auto" w:fill="F2F2F2" w:themeFill="background1" w:themeFillShade="F2"/>
          </w:tcPr>
          <w:p w:rsidR="006577DE" w:rsidRPr="006577DE" w:rsidRDefault="006577DE" w:rsidP="006577DE">
            <w:pPr>
              <w:pStyle w:val="TableHeading"/>
            </w:pPr>
            <w:bookmarkStart w:id="37" w:name="ColumnTitle_20"/>
            <w:bookmarkEnd w:id="37"/>
            <w:r w:rsidRPr="006577DE">
              <w:t>Release Identification</w:t>
            </w:r>
          </w:p>
        </w:tc>
        <w:tc>
          <w:tcPr>
            <w:tcW w:w="1112" w:type="pct"/>
            <w:shd w:val="clear" w:color="auto" w:fill="F2F2F2" w:themeFill="background1" w:themeFillShade="F2"/>
          </w:tcPr>
          <w:p w:rsidR="006577DE" w:rsidRPr="006577DE" w:rsidRDefault="006577DE" w:rsidP="006577DE">
            <w:pPr>
              <w:pStyle w:val="TableHeading"/>
            </w:pPr>
            <w:r w:rsidRPr="006577DE">
              <w:t>Release Package POC Name</w:t>
            </w:r>
          </w:p>
        </w:tc>
        <w:tc>
          <w:tcPr>
            <w:tcW w:w="1727" w:type="pct"/>
            <w:shd w:val="clear" w:color="auto" w:fill="F2F2F2" w:themeFill="background1" w:themeFillShade="F2"/>
          </w:tcPr>
          <w:p w:rsidR="006577DE" w:rsidRPr="006577DE" w:rsidRDefault="006577DE" w:rsidP="006577DE">
            <w:pPr>
              <w:pStyle w:val="TableHeading"/>
            </w:pPr>
            <w:r w:rsidRPr="006577DE">
              <w:t>Release Package POC Email</w:t>
            </w:r>
          </w:p>
        </w:tc>
      </w:tr>
      <w:tr w:rsidR="006577DE" w:rsidRPr="00157AAE" w:rsidTr="004C10C1">
        <w:trPr>
          <w:cantSplit/>
        </w:trPr>
        <w:tc>
          <w:tcPr>
            <w:tcW w:w="2161" w:type="pct"/>
          </w:tcPr>
          <w:p w:rsidR="006577DE" w:rsidRDefault="00E229C8" w:rsidP="00E229C8">
            <w:pPr>
              <w:pStyle w:val="InstructionalTable"/>
              <w:rPr>
                <w:rFonts w:ascii="Arial" w:hAnsi="Arial" w:cs="Arial"/>
                <w:i w:val="0"/>
                <w:color w:val="auto"/>
                <w:szCs w:val="20"/>
              </w:rPr>
            </w:pPr>
            <w:r w:rsidRPr="00E229C8">
              <w:rPr>
                <w:rFonts w:ascii="Arial" w:hAnsi="Arial" w:cs="Arial"/>
                <w:i w:val="0"/>
                <w:color w:val="auto"/>
                <w:szCs w:val="20"/>
              </w:rPr>
              <w:t>MOCHA ENH 2 COMBINED BUILD 1.0</w:t>
            </w:r>
            <w:r w:rsidR="00047B67">
              <w:rPr>
                <w:rFonts w:ascii="Arial" w:hAnsi="Arial" w:cs="Arial"/>
                <w:i w:val="0"/>
                <w:color w:val="auto"/>
                <w:szCs w:val="20"/>
              </w:rPr>
              <w:t xml:space="preserve"> </w:t>
            </w:r>
          </w:p>
          <w:p w:rsidR="001D64B2" w:rsidRPr="004C10C1" w:rsidRDefault="001D64B2" w:rsidP="002E1164">
            <w:pPr>
              <w:pStyle w:val="TableText"/>
            </w:pPr>
          </w:p>
        </w:tc>
        <w:tc>
          <w:tcPr>
            <w:tcW w:w="1112" w:type="pct"/>
          </w:tcPr>
          <w:p w:rsidR="00047B67" w:rsidRPr="004C10C1" w:rsidRDefault="001D64B2" w:rsidP="00047B67">
            <w:pPr>
              <w:rPr>
                <w:rFonts w:ascii="Arial" w:hAnsi="Arial" w:cs="Arial"/>
                <w:szCs w:val="22"/>
              </w:rPr>
            </w:pPr>
            <w:r w:rsidRPr="004C10C1">
              <w:rPr>
                <w:rFonts w:ascii="Arial" w:hAnsi="Arial" w:cs="Arial"/>
                <w:szCs w:val="22"/>
              </w:rPr>
              <w:t xml:space="preserve">           or </w:t>
            </w:r>
            <w:bookmarkStart w:id="38" w:name="_GoBack"/>
            <w:bookmarkEnd w:id="38"/>
          </w:p>
          <w:p w:rsidR="001D64B2" w:rsidRPr="004C10C1" w:rsidRDefault="001D64B2" w:rsidP="004C10C1">
            <w:pPr>
              <w:pStyle w:val="TableText"/>
            </w:pPr>
          </w:p>
        </w:tc>
        <w:tc>
          <w:tcPr>
            <w:tcW w:w="1727" w:type="pct"/>
          </w:tcPr>
          <w:p w:rsidR="00047B67" w:rsidRPr="004C10C1" w:rsidRDefault="00047B67" w:rsidP="004C10C1">
            <w:pPr>
              <w:pStyle w:val="TableText"/>
            </w:pPr>
            <w:r w:rsidRPr="00047B67">
              <w:t xml:space="preserve">          @domain; </w:t>
            </w:r>
            <w:r w:rsidRPr="00340249">
              <w:t>@domain</w:t>
            </w:r>
          </w:p>
        </w:tc>
      </w:tr>
    </w:tbl>
    <w:p w:rsidR="00505C2A" w:rsidRDefault="00505C2A" w:rsidP="00D92AB1">
      <w:pPr>
        <w:pStyle w:val="Heading1"/>
      </w:pPr>
      <w:bookmarkStart w:id="39" w:name="ColumnTitle_21"/>
      <w:bookmarkEnd w:id="39"/>
    </w:p>
    <w:p w:rsidR="00505C2A" w:rsidRDefault="00505C2A" w:rsidP="00D92AB1">
      <w:pPr>
        <w:pStyle w:val="Heading1"/>
      </w:pPr>
    </w:p>
    <w:p w:rsidR="0099796E" w:rsidRDefault="007507C4" w:rsidP="00D92AB1">
      <w:pPr>
        <w:pStyle w:val="Heading1"/>
      </w:pPr>
      <w:bookmarkStart w:id="40" w:name="_Toc427325070"/>
      <w:r w:rsidRPr="007507C4">
        <w:t>Additional Supporting Documentation</w:t>
      </w:r>
      <w:bookmarkEnd w:id="40"/>
      <w:r w:rsidR="00EE3478">
        <w:tab/>
      </w:r>
    </w:p>
    <w:p w:rsidR="0099796E" w:rsidRDefault="0099796E" w:rsidP="0099796E">
      <w:pPr>
        <w:pStyle w:val="BodyText"/>
      </w:pPr>
      <w:r>
        <w:t xml:space="preserve">Table </w:t>
      </w:r>
      <w:r w:rsidR="00413350">
        <w:t xml:space="preserve">13 </w:t>
      </w:r>
      <w:r>
        <w:t>lists the support documents that are associated with this deliverable:</w:t>
      </w:r>
    </w:p>
    <w:p w:rsidR="0099796E" w:rsidRPr="00DB4C96" w:rsidRDefault="0099796E" w:rsidP="00DB4C96">
      <w:pPr>
        <w:pStyle w:val="Caption"/>
        <w:jc w:val="center"/>
        <w:rPr>
          <w:rFonts w:eastAsia="SimSun"/>
        </w:rPr>
      </w:pPr>
      <w:r w:rsidRPr="00120953">
        <w:rPr>
          <w:rFonts w:eastAsia="SimSun"/>
        </w:rPr>
        <w:t xml:space="preserve">Table </w:t>
      </w:r>
      <w:r w:rsidRPr="00120953">
        <w:rPr>
          <w:rFonts w:eastAsia="SimSun"/>
        </w:rPr>
        <w:fldChar w:fldCharType="begin"/>
      </w:r>
      <w:r w:rsidRPr="00120953">
        <w:rPr>
          <w:rFonts w:eastAsia="SimSun"/>
        </w:rPr>
        <w:instrText xml:space="preserve"> SEQ Table \* ARABIC </w:instrText>
      </w:r>
      <w:r w:rsidRPr="00120953">
        <w:rPr>
          <w:rFonts w:eastAsia="SimSun"/>
        </w:rPr>
        <w:fldChar w:fldCharType="separate"/>
      </w:r>
      <w:r w:rsidR="00D9454C">
        <w:rPr>
          <w:rFonts w:eastAsia="SimSun"/>
          <w:noProof/>
        </w:rPr>
        <w:t>13</w:t>
      </w:r>
      <w:r w:rsidRPr="00120953">
        <w:rPr>
          <w:rFonts w:eastAsia="SimSun"/>
        </w:rPr>
        <w:fldChar w:fldCharType="end"/>
      </w:r>
      <w:r w:rsidRPr="00120953">
        <w:rPr>
          <w:rFonts w:eastAsia="SimSun"/>
        </w:rPr>
        <w:t xml:space="preserve"> - Asso</w:t>
      </w:r>
      <w:r w:rsidR="00DB4C96">
        <w:rPr>
          <w:rFonts w:eastAsia="SimSun"/>
        </w:rPr>
        <w:t>ciated Supporting Documentation</w:t>
      </w:r>
    </w:p>
    <w:tbl>
      <w:tblPr>
        <w:tblStyle w:val="TableGrid6"/>
        <w:tblW w:w="5000" w:type="pct"/>
        <w:tblLook w:val="04A0" w:firstRow="1" w:lastRow="0" w:firstColumn="1" w:lastColumn="0" w:noHBand="0" w:noVBand="1"/>
        <w:tblCaption w:val="Additional Supporting Documentation"/>
        <w:tblDescription w:val="Additional Supporting Documentation, detailing Document Name, Revision and Date"/>
      </w:tblPr>
      <w:tblGrid>
        <w:gridCol w:w="6276"/>
        <w:gridCol w:w="1354"/>
        <w:gridCol w:w="1946"/>
      </w:tblGrid>
      <w:tr w:rsidR="003B04E1" w:rsidRPr="003B04E1" w:rsidTr="008405C0">
        <w:trPr>
          <w:cantSplit/>
          <w:tblHeader/>
        </w:trPr>
        <w:tc>
          <w:tcPr>
            <w:tcW w:w="3277"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bookmarkStart w:id="41" w:name="ColumnTitle_22"/>
            <w:bookmarkEnd w:id="41"/>
            <w:r w:rsidRPr="003B04E1">
              <w:t>Document Name</w:t>
            </w:r>
          </w:p>
        </w:tc>
        <w:tc>
          <w:tcPr>
            <w:tcW w:w="707"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r w:rsidRPr="003B04E1">
              <w:t>Revision</w:t>
            </w:r>
          </w:p>
        </w:tc>
        <w:tc>
          <w:tcPr>
            <w:tcW w:w="1016"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r w:rsidRPr="003B04E1">
              <w:t>Date</w:t>
            </w:r>
          </w:p>
        </w:tc>
      </w:tr>
      <w:tr w:rsidR="001B4D46" w:rsidRPr="003B04E1" w:rsidTr="00292DC4">
        <w:trPr>
          <w:cantSplit/>
          <w:tblHeader/>
        </w:trPr>
        <w:tc>
          <w:tcPr>
            <w:tcW w:w="3277" w:type="pct"/>
            <w:shd w:val="clear" w:color="auto" w:fill="auto"/>
          </w:tcPr>
          <w:p w:rsidR="001B4D46" w:rsidRPr="004C10C1" w:rsidRDefault="001B4D46" w:rsidP="004C10C1">
            <w:pPr>
              <w:pStyle w:val="TableHeading"/>
              <w:jc w:val="left"/>
              <w:rPr>
                <w:b w:val="0"/>
              </w:rPr>
            </w:pPr>
            <w:r w:rsidRPr="004C10C1">
              <w:rPr>
                <w:b w:val="0"/>
              </w:rPr>
              <w:t>Medication Order Check Healthcare Application (MOCHA) Enhancements 2 Release Notes</w:t>
            </w:r>
          </w:p>
        </w:tc>
        <w:tc>
          <w:tcPr>
            <w:tcW w:w="707" w:type="pct"/>
            <w:shd w:val="clear" w:color="auto" w:fill="auto"/>
          </w:tcPr>
          <w:p w:rsidR="001B4D46" w:rsidRPr="003B04E1" w:rsidRDefault="001B4D46" w:rsidP="003B04E1">
            <w:pPr>
              <w:pStyle w:val="TableHeading"/>
            </w:pPr>
          </w:p>
        </w:tc>
        <w:tc>
          <w:tcPr>
            <w:tcW w:w="1016" w:type="pct"/>
            <w:shd w:val="clear" w:color="auto" w:fill="auto"/>
          </w:tcPr>
          <w:p w:rsidR="001B4D46" w:rsidRPr="003B04E1" w:rsidRDefault="001B4D46" w:rsidP="003B04E1">
            <w:pPr>
              <w:pStyle w:val="TableHeading"/>
            </w:pPr>
          </w:p>
        </w:tc>
      </w:tr>
    </w:tbl>
    <w:p w:rsidR="00086D68" w:rsidRPr="004F3A80" w:rsidRDefault="00086D68" w:rsidP="006244C7">
      <w:pPr>
        <w:pStyle w:val="InstructionalText1"/>
      </w:pPr>
    </w:p>
    <w:sectPr w:rsidR="00086D68" w:rsidRPr="004F3A80"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D13" w:rsidRDefault="00B16D13">
      <w:r>
        <w:separator/>
      </w:r>
    </w:p>
    <w:p w:rsidR="00B16D13" w:rsidRDefault="00B16D13"/>
  </w:endnote>
  <w:endnote w:type="continuationSeparator" w:id="0">
    <w:p w:rsidR="00B16D13" w:rsidRDefault="00B16D13">
      <w:r>
        <w:continuationSeparator/>
      </w:r>
    </w:p>
    <w:p w:rsidR="00B16D13" w:rsidRDefault="00B16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BAD" w:rsidRDefault="001A0BAD"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rsidR="001A0BAD" w:rsidRPr="009629BC" w:rsidRDefault="001A0BAD"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BAD" w:rsidRDefault="001A0BAD">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BAD" w:rsidRDefault="001A0BAD" w:rsidP="00A9255A">
    <w:pPr>
      <w:pStyle w:val="Footer"/>
      <w:rPr>
        <w:rStyle w:val="PageNumber"/>
        <w:noProof/>
      </w:rPr>
    </w:pPr>
    <w:r w:rsidRPr="006434A8">
      <w:rPr>
        <w:rStyle w:val="PageNumber"/>
        <w:noProof/>
      </w:rPr>
      <w:t>MOCHA Enhancements</w:t>
    </w:r>
    <w:r>
      <w:rPr>
        <w:rStyle w:val="PageNumber"/>
        <w:noProof/>
      </w:rPr>
      <w:t xml:space="preserve"> 2 </w:t>
    </w:r>
    <w:r w:rsidR="00375B9B">
      <w:rPr>
        <w:rStyle w:val="PageNumber"/>
        <w:noProof/>
      </w:rPr>
      <w:t>IOC</w:t>
    </w:r>
  </w:p>
  <w:p w:rsidR="001A0BAD" w:rsidRPr="00A9255A" w:rsidRDefault="001A0BAD" w:rsidP="00292B10">
    <w:pPr>
      <w:pStyle w:val="Footer"/>
      <w:jc w:val="center"/>
      <w:rPr>
        <w:rStyle w:val="PageNumber"/>
      </w:rPr>
    </w:pPr>
    <w:r>
      <w:rPr>
        <w:i/>
        <w:color w:val="0000FF"/>
      </w:rPr>
      <w:t xml:space="preserve"> </w:t>
    </w:r>
    <w:r w:rsidRPr="00BF7AC6">
      <w:rPr>
        <w:rStyle w:val="PageNumber"/>
        <w:noProof/>
      </w:rPr>
      <w:t xml:space="preserve">Version </w:t>
    </w:r>
    <w:r w:rsidRPr="00265CAC">
      <w:rPr>
        <w:rStyle w:val="PageNumber"/>
        <w:noProof/>
      </w:rPr>
      <w:t>Description Document</w:t>
    </w:r>
    <w:r>
      <w:tab/>
    </w:r>
    <w:r>
      <w:rPr>
        <w:rStyle w:val="PageNumber"/>
      </w:rPr>
      <w:fldChar w:fldCharType="begin"/>
    </w:r>
    <w:r>
      <w:rPr>
        <w:rStyle w:val="PageNumber"/>
      </w:rPr>
      <w:instrText xml:space="preserve"> PAGE </w:instrText>
    </w:r>
    <w:r>
      <w:rPr>
        <w:rStyle w:val="PageNumber"/>
      </w:rPr>
      <w:fldChar w:fldCharType="separate"/>
    </w:r>
    <w:r w:rsidR="009A3932">
      <w:rPr>
        <w:rStyle w:val="PageNumber"/>
        <w:noProof/>
      </w:rPr>
      <w:t>15</w:t>
    </w:r>
    <w:r>
      <w:rPr>
        <w:rStyle w:val="PageNumber"/>
      </w:rPr>
      <w:fldChar w:fldCharType="end"/>
    </w:r>
    <w:r>
      <w:rPr>
        <w:rStyle w:val="PageNumber"/>
      </w:rPr>
      <w:tab/>
    </w:r>
    <w:r w:rsidR="00DE7A1D">
      <w:rPr>
        <w:rStyle w:val="PageNumber"/>
      </w:rPr>
      <w:t>Febr</w:t>
    </w:r>
    <w:r w:rsidR="00375B9B">
      <w:rPr>
        <w:rStyle w:val="PageNumber"/>
      </w:rPr>
      <w:t>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D13" w:rsidRDefault="00B16D13">
      <w:r>
        <w:separator/>
      </w:r>
    </w:p>
    <w:p w:rsidR="00B16D13" w:rsidRDefault="00B16D13"/>
  </w:footnote>
  <w:footnote w:type="continuationSeparator" w:id="0">
    <w:p w:rsidR="00B16D13" w:rsidRDefault="00B16D13">
      <w:r>
        <w:continuationSeparator/>
      </w:r>
    </w:p>
    <w:p w:rsidR="00B16D13" w:rsidRDefault="00B16D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933310"/>
      <w:docPartObj>
        <w:docPartGallery w:val="Watermarks"/>
        <w:docPartUnique/>
      </w:docPartObj>
    </w:sdtPr>
    <w:sdtEndPr/>
    <w:sdtContent>
      <w:p w:rsidR="001A0BAD" w:rsidRDefault="00B16D13">
        <w:pPr>
          <w:pStyle w:val="Header"/>
        </w:pPr>
        <w:r>
          <w:rPr>
            <w:noProof/>
            <w:lang w:eastAsia="zh-TW"/>
          </w:rPr>
          <w:pict w14:anchorId="3AA46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787463"/>
    <w:multiLevelType w:val="hybridMultilevel"/>
    <w:tmpl w:val="EDA43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2EF7B29"/>
    <w:multiLevelType w:val="hybridMultilevel"/>
    <w:tmpl w:val="38767C44"/>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1"/>
  </w:num>
  <w:num w:numId="4">
    <w:abstractNumId w:val="20"/>
  </w:num>
  <w:num w:numId="5">
    <w:abstractNumId w:val="21"/>
  </w:num>
  <w:num w:numId="6">
    <w:abstractNumId w:val="13"/>
  </w:num>
  <w:num w:numId="7">
    <w:abstractNumId w:val="7"/>
  </w:num>
  <w:num w:numId="8">
    <w:abstractNumId w:val="4"/>
  </w:num>
  <w:num w:numId="9">
    <w:abstractNumId w:val="9"/>
  </w:num>
  <w:num w:numId="10">
    <w:abstractNumId w:val="12"/>
  </w:num>
  <w:num w:numId="11">
    <w:abstractNumId w:val="2"/>
  </w:num>
  <w:num w:numId="12">
    <w:abstractNumId w:val="8"/>
  </w:num>
  <w:num w:numId="13">
    <w:abstractNumId w:val="14"/>
  </w:num>
  <w:num w:numId="14">
    <w:abstractNumId w:val="11"/>
  </w:num>
  <w:num w:numId="15">
    <w:abstractNumId w:val="3"/>
  </w:num>
  <w:num w:numId="16">
    <w:abstractNumId w:val="5"/>
  </w:num>
  <w:num w:numId="17">
    <w:abstractNumId w:val="18"/>
  </w:num>
  <w:num w:numId="18">
    <w:abstractNumId w:val="0"/>
  </w:num>
  <w:num w:numId="19">
    <w:abstractNumId w:val="0"/>
  </w:num>
  <w:num w:numId="20">
    <w:abstractNumId w:val="15"/>
  </w:num>
  <w:num w:numId="21">
    <w:abstractNumId w:val="10"/>
  </w:num>
  <w:num w:numId="22">
    <w:abstractNumId w:val="6"/>
  </w:num>
  <w:num w:numId="23">
    <w:abstractNumId w:val="19"/>
  </w:num>
  <w:num w:numId="24">
    <w:abstractNumId w:val="6"/>
  </w:num>
  <w:num w:numId="25">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4AAD"/>
    <w:rsid w:val="000063A7"/>
    <w:rsid w:val="0000675B"/>
    <w:rsid w:val="00006DB8"/>
    <w:rsid w:val="00006E98"/>
    <w:rsid w:val="0000718F"/>
    <w:rsid w:val="00010140"/>
    <w:rsid w:val="000114B6"/>
    <w:rsid w:val="00011EE6"/>
    <w:rsid w:val="0001226E"/>
    <w:rsid w:val="000124C8"/>
    <w:rsid w:val="000171DA"/>
    <w:rsid w:val="000263BB"/>
    <w:rsid w:val="0002687B"/>
    <w:rsid w:val="0003063D"/>
    <w:rsid w:val="00032248"/>
    <w:rsid w:val="0004186E"/>
    <w:rsid w:val="0004636C"/>
    <w:rsid w:val="00047B67"/>
    <w:rsid w:val="00071609"/>
    <w:rsid w:val="0008106D"/>
    <w:rsid w:val="00086D68"/>
    <w:rsid w:val="000911ED"/>
    <w:rsid w:val="000923B1"/>
    <w:rsid w:val="000B23F8"/>
    <w:rsid w:val="000B6803"/>
    <w:rsid w:val="000C6596"/>
    <w:rsid w:val="000D07E6"/>
    <w:rsid w:val="000D1224"/>
    <w:rsid w:val="000D499E"/>
    <w:rsid w:val="000E41E8"/>
    <w:rsid w:val="000E68DB"/>
    <w:rsid w:val="000F3438"/>
    <w:rsid w:val="000F44FF"/>
    <w:rsid w:val="000F4A91"/>
    <w:rsid w:val="00101B1F"/>
    <w:rsid w:val="0010320F"/>
    <w:rsid w:val="00104399"/>
    <w:rsid w:val="0010664C"/>
    <w:rsid w:val="001071B7"/>
    <w:rsid w:val="00107971"/>
    <w:rsid w:val="00112955"/>
    <w:rsid w:val="0012060D"/>
    <w:rsid w:val="00123362"/>
    <w:rsid w:val="00135840"/>
    <w:rsid w:val="00145B30"/>
    <w:rsid w:val="00147EBA"/>
    <w:rsid w:val="00147FB3"/>
    <w:rsid w:val="00150E12"/>
    <w:rsid w:val="00151087"/>
    <w:rsid w:val="001574A4"/>
    <w:rsid w:val="00157AAE"/>
    <w:rsid w:val="00160824"/>
    <w:rsid w:val="00161ED8"/>
    <w:rsid w:val="001624C3"/>
    <w:rsid w:val="0016530D"/>
    <w:rsid w:val="00165AB8"/>
    <w:rsid w:val="00172D7F"/>
    <w:rsid w:val="00180235"/>
    <w:rsid w:val="00186009"/>
    <w:rsid w:val="001A0BAD"/>
    <w:rsid w:val="001A3C5C"/>
    <w:rsid w:val="001B4D46"/>
    <w:rsid w:val="001C6D26"/>
    <w:rsid w:val="001D2295"/>
    <w:rsid w:val="001D3222"/>
    <w:rsid w:val="001D64B2"/>
    <w:rsid w:val="001D6650"/>
    <w:rsid w:val="001E3408"/>
    <w:rsid w:val="001E4B39"/>
    <w:rsid w:val="001F3BF4"/>
    <w:rsid w:val="0021187C"/>
    <w:rsid w:val="00217034"/>
    <w:rsid w:val="00222EBC"/>
    <w:rsid w:val="002273CA"/>
    <w:rsid w:val="00227E7F"/>
    <w:rsid w:val="00234111"/>
    <w:rsid w:val="00237F91"/>
    <w:rsid w:val="00252BD5"/>
    <w:rsid w:val="00256419"/>
    <w:rsid w:val="00256F04"/>
    <w:rsid w:val="00264B06"/>
    <w:rsid w:val="00265CAC"/>
    <w:rsid w:val="00266D60"/>
    <w:rsid w:val="002805F8"/>
    <w:rsid w:val="00280A53"/>
    <w:rsid w:val="00280FEE"/>
    <w:rsid w:val="002811AA"/>
    <w:rsid w:val="00282EDE"/>
    <w:rsid w:val="002851C3"/>
    <w:rsid w:val="00292B10"/>
    <w:rsid w:val="00292DC4"/>
    <w:rsid w:val="002A0C8C"/>
    <w:rsid w:val="002A2EE5"/>
    <w:rsid w:val="002A4907"/>
    <w:rsid w:val="002C0CD0"/>
    <w:rsid w:val="002C4DF3"/>
    <w:rsid w:val="002C6335"/>
    <w:rsid w:val="002D0C49"/>
    <w:rsid w:val="002D1B52"/>
    <w:rsid w:val="002D5204"/>
    <w:rsid w:val="002E1164"/>
    <w:rsid w:val="002E1D8C"/>
    <w:rsid w:val="002E751D"/>
    <w:rsid w:val="002F0076"/>
    <w:rsid w:val="002F5410"/>
    <w:rsid w:val="002F7007"/>
    <w:rsid w:val="002F757A"/>
    <w:rsid w:val="003110DB"/>
    <w:rsid w:val="00312A94"/>
    <w:rsid w:val="00314B90"/>
    <w:rsid w:val="0032043B"/>
    <w:rsid w:val="0032241E"/>
    <w:rsid w:val="003224BE"/>
    <w:rsid w:val="00326966"/>
    <w:rsid w:val="00333EEE"/>
    <w:rsid w:val="00340249"/>
    <w:rsid w:val="003417C9"/>
    <w:rsid w:val="00342E0C"/>
    <w:rsid w:val="00346959"/>
    <w:rsid w:val="00353152"/>
    <w:rsid w:val="003532BD"/>
    <w:rsid w:val="00354718"/>
    <w:rsid w:val="003565ED"/>
    <w:rsid w:val="00367927"/>
    <w:rsid w:val="003738AC"/>
    <w:rsid w:val="00375B9B"/>
    <w:rsid w:val="00376DD4"/>
    <w:rsid w:val="003771FB"/>
    <w:rsid w:val="0038169E"/>
    <w:rsid w:val="00382A06"/>
    <w:rsid w:val="00392B05"/>
    <w:rsid w:val="00393714"/>
    <w:rsid w:val="003A7791"/>
    <w:rsid w:val="003B04E1"/>
    <w:rsid w:val="003B6C39"/>
    <w:rsid w:val="003C2662"/>
    <w:rsid w:val="003C64BB"/>
    <w:rsid w:val="003C7B01"/>
    <w:rsid w:val="003D2E4D"/>
    <w:rsid w:val="003D59EF"/>
    <w:rsid w:val="003D7229"/>
    <w:rsid w:val="003D7EA1"/>
    <w:rsid w:val="003E160C"/>
    <w:rsid w:val="003E1F9E"/>
    <w:rsid w:val="003F30DB"/>
    <w:rsid w:val="003F4789"/>
    <w:rsid w:val="00410F8C"/>
    <w:rsid w:val="00413350"/>
    <w:rsid w:val="00413913"/>
    <w:rsid w:val="004145D9"/>
    <w:rsid w:val="00423003"/>
    <w:rsid w:val="004230DE"/>
    <w:rsid w:val="00423A58"/>
    <w:rsid w:val="004277BF"/>
    <w:rsid w:val="00430863"/>
    <w:rsid w:val="00433816"/>
    <w:rsid w:val="00440A78"/>
    <w:rsid w:val="00447904"/>
    <w:rsid w:val="00451181"/>
    <w:rsid w:val="00452DB6"/>
    <w:rsid w:val="00467F6F"/>
    <w:rsid w:val="00472BB0"/>
    <w:rsid w:val="00474BBC"/>
    <w:rsid w:val="00476B82"/>
    <w:rsid w:val="0048016C"/>
    <w:rsid w:val="0048455F"/>
    <w:rsid w:val="00492806"/>
    <w:rsid w:val="004A09D6"/>
    <w:rsid w:val="004A28E1"/>
    <w:rsid w:val="004A2E69"/>
    <w:rsid w:val="004A3136"/>
    <w:rsid w:val="004B099D"/>
    <w:rsid w:val="004B2D58"/>
    <w:rsid w:val="004B64EC"/>
    <w:rsid w:val="004C06B9"/>
    <w:rsid w:val="004C10C1"/>
    <w:rsid w:val="004C2897"/>
    <w:rsid w:val="004C5CB1"/>
    <w:rsid w:val="004D204B"/>
    <w:rsid w:val="004D2FDD"/>
    <w:rsid w:val="004D3CB7"/>
    <w:rsid w:val="004D3FB6"/>
    <w:rsid w:val="004D5CD2"/>
    <w:rsid w:val="004F0FB3"/>
    <w:rsid w:val="004F3A80"/>
    <w:rsid w:val="00504892"/>
    <w:rsid w:val="00504BC1"/>
    <w:rsid w:val="00505C2A"/>
    <w:rsid w:val="00510914"/>
    <w:rsid w:val="00512958"/>
    <w:rsid w:val="00515F2A"/>
    <w:rsid w:val="00527B5C"/>
    <w:rsid w:val="00530D34"/>
    <w:rsid w:val="00531CD9"/>
    <w:rsid w:val="005327F9"/>
    <w:rsid w:val="00532B92"/>
    <w:rsid w:val="00543E06"/>
    <w:rsid w:val="00554B8F"/>
    <w:rsid w:val="005628B2"/>
    <w:rsid w:val="005647C7"/>
    <w:rsid w:val="00566D6A"/>
    <w:rsid w:val="00575CFA"/>
    <w:rsid w:val="00577B5B"/>
    <w:rsid w:val="00584259"/>
    <w:rsid w:val="00584F2F"/>
    <w:rsid w:val="00585881"/>
    <w:rsid w:val="00594383"/>
    <w:rsid w:val="005A1F93"/>
    <w:rsid w:val="005A722B"/>
    <w:rsid w:val="005B7CDD"/>
    <w:rsid w:val="005C0D0D"/>
    <w:rsid w:val="005C7AD8"/>
    <w:rsid w:val="005D106B"/>
    <w:rsid w:val="005D18C5"/>
    <w:rsid w:val="005D3B22"/>
    <w:rsid w:val="005D417C"/>
    <w:rsid w:val="005D4E9A"/>
    <w:rsid w:val="005E2AF9"/>
    <w:rsid w:val="00600235"/>
    <w:rsid w:val="006072B0"/>
    <w:rsid w:val="00614864"/>
    <w:rsid w:val="00623FE2"/>
    <w:rsid w:val="006244C7"/>
    <w:rsid w:val="0062550B"/>
    <w:rsid w:val="00642849"/>
    <w:rsid w:val="006449C5"/>
    <w:rsid w:val="0064769E"/>
    <w:rsid w:val="00651A53"/>
    <w:rsid w:val="0065443F"/>
    <w:rsid w:val="006577DE"/>
    <w:rsid w:val="00657B6C"/>
    <w:rsid w:val="00663B92"/>
    <w:rsid w:val="00665BF6"/>
    <w:rsid w:val="006670D2"/>
    <w:rsid w:val="00667E47"/>
    <w:rsid w:val="00674EB5"/>
    <w:rsid w:val="00675D00"/>
    <w:rsid w:val="00677451"/>
    <w:rsid w:val="00680463"/>
    <w:rsid w:val="00680563"/>
    <w:rsid w:val="00685F4E"/>
    <w:rsid w:val="00691431"/>
    <w:rsid w:val="006956D0"/>
    <w:rsid w:val="006A20A1"/>
    <w:rsid w:val="006A4A98"/>
    <w:rsid w:val="006A62BB"/>
    <w:rsid w:val="006A6406"/>
    <w:rsid w:val="006A7603"/>
    <w:rsid w:val="006C3B31"/>
    <w:rsid w:val="006C74F4"/>
    <w:rsid w:val="006D4142"/>
    <w:rsid w:val="006D64F6"/>
    <w:rsid w:val="006D68DA"/>
    <w:rsid w:val="006E32E0"/>
    <w:rsid w:val="006E5523"/>
    <w:rsid w:val="006F2833"/>
    <w:rsid w:val="006F2888"/>
    <w:rsid w:val="006F2E38"/>
    <w:rsid w:val="006F4FFB"/>
    <w:rsid w:val="006F6D65"/>
    <w:rsid w:val="007054A1"/>
    <w:rsid w:val="0070640D"/>
    <w:rsid w:val="00714730"/>
    <w:rsid w:val="00715F75"/>
    <w:rsid w:val="00720414"/>
    <w:rsid w:val="00720463"/>
    <w:rsid w:val="007238FF"/>
    <w:rsid w:val="007254BF"/>
    <w:rsid w:val="0072569B"/>
    <w:rsid w:val="00725C30"/>
    <w:rsid w:val="0073078F"/>
    <w:rsid w:val="007316E5"/>
    <w:rsid w:val="00736B0D"/>
    <w:rsid w:val="00737389"/>
    <w:rsid w:val="00741A8D"/>
    <w:rsid w:val="0074230B"/>
    <w:rsid w:val="00742D4B"/>
    <w:rsid w:val="00744F0F"/>
    <w:rsid w:val="007507C4"/>
    <w:rsid w:val="007537E2"/>
    <w:rsid w:val="00762B56"/>
    <w:rsid w:val="00763DBB"/>
    <w:rsid w:val="007654AB"/>
    <w:rsid w:val="00765E89"/>
    <w:rsid w:val="00771230"/>
    <w:rsid w:val="00776FAF"/>
    <w:rsid w:val="007802AE"/>
    <w:rsid w:val="007809A2"/>
    <w:rsid w:val="00781144"/>
    <w:rsid w:val="00785D81"/>
    <w:rsid w:val="007864FA"/>
    <w:rsid w:val="00786684"/>
    <w:rsid w:val="0078769E"/>
    <w:rsid w:val="00787B77"/>
    <w:rsid w:val="007926DE"/>
    <w:rsid w:val="00796422"/>
    <w:rsid w:val="007A112B"/>
    <w:rsid w:val="007A39CC"/>
    <w:rsid w:val="007B23FA"/>
    <w:rsid w:val="007B3D18"/>
    <w:rsid w:val="007B5233"/>
    <w:rsid w:val="007B65D7"/>
    <w:rsid w:val="007C2637"/>
    <w:rsid w:val="007C4194"/>
    <w:rsid w:val="007D539D"/>
    <w:rsid w:val="007E05D4"/>
    <w:rsid w:val="007E4370"/>
    <w:rsid w:val="007E71E3"/>
    <w:rsid w:val="007F4709"/>
    <w:rsid w:val="007F767C"/>
    <w:rsid w:val="00801B32"/>
    <w:rsid w:val="008032F1"/>
    <w:rsid w:val="00806450"/>
    <w:rsid w:val="00815DB9"/>
    <w:rsid w:val="0081606F"/>
    <w:rsid w:val="00817D22"/>
    <w:rsid w:val="00821FD9"/>
    <w:rsid w:val="00825350"/>
    <w:rsid w:val="00827332"/>
    <w:rsid w:val="008308C2"/>
    <w:rsid w:val="00837DB5"/>
    <w:rsid w:val="008405C0"/>
    <w:rsid w:val="00845BB9"/>
    <w:rsid w:val="00851812"/>
    <w:rsid w:val="0085466F"/>
    <w:rsid w:val="008558E4"/>
    <w:rsid w:val="00856A08"/>
    <w:rsid w:val="00862CE5"/>
    <w:rsid w:val="00863B21"/>
    <w:rsid w:val="00864966"/>
    <w:rsid w:val="0086526F"/>
    <w:rsid w:val="00871964"/>
    <w:rsid w:val="00871E3C"/>
    <w:rsid w:val="00880C3D"/>
    <w:rsid w:val="008831EB"/>
    <w:rsid w:val="0088550F"/>
    <w:rsid w:val="00887D77"/>
    <w:rsid w:val="00890758"/>
    <w:rsid w:val="00893CB0"/>
    <w:rsid w:val="008A1731"/>
    <w:rsid w:val="008A4AE4"/>
    <w:rsid w:val="008A783A"/>
    <w:rsid w:val="008B3094"/>
    <w:rsid w:val="008C4576"/>
    <w:rsid w:val="008D191D"/>
    <w:rsid w:val="008D3E80"/>
    <w:rsid w:val="008E3EF4"/>
    <w:rsid w:val="008E661A"/>
    <w:rsid w:val="008F298E"/>
    <w:rsid w:val="008F2D2C"/>
    <w:rsid w:val="008F43AA"/>
    <w:rsid w:val="009011D4"/>
    <w:rsid w:val="00901D12"/>
    <w:rsid w:val="00902B8E"/>
    <w:rsid w:val="00906711"/>
    <w:rsid w:val="009071B9"/>
    <w:rsid w:val="009213F1"/>
    <w:rsid w:val="00921DF9"/>
    <w:rsid w:val="00937471"/>
    <w:rsid w:val="009453C1"/>
    <w:rsid w:val="00947AE3"/>
    <w:rsid w:val="0095133D"/>
    <w:rsid w:val="00960090"/>
    <w:rsid w:val="00961FED"/>
    <w:rsid w:val="00962722"/>
    <w:rsid w:val="00967C1C"/>
    <w:rsid w:val="00970C38"/>
    <w:rsid w:val="00973C5F"/>
    <w:rsid w:val="009763BD"/>
    <w:rsid w:val="00984DA0"/>
    <w:rsid w:val="00986AFE"/>
    <w:rsid w:val="00987EA4"/>
    <w:rsid w:val="00991613"/>
    <w:rsid w:val="009921F2"/>
    <w:rsid w:val="00996E0A"/>
    <w:rsid w:val="0099796E"/>
    <w:rsid w:val="009A0140"/>
    <w:rsid w:val="009A09A6"/>
    <w:rsid w:val="009A3932"/>
    <w:rsid w:val="009A7DA5"/>
    <w:rsid w:val="009B1957"/>
    <w:rsid w:val="009B3CD1"/>
    <w:rsid w:val="009B4484"/>
    <w:rsid w:val="009B4A90"/>
    <w:rsid w:val="009B5EF2"/>
    <w:rsid w:val="009C1218"/>
    <w:rsid w:val="009C4C5F"/>
    <w:rsid w:val="009C53F3"/>
    <w:rsid w:val="009C5CA8"/>
    <w:rsid w:val="009C6FE3"/>
    <w:rsid w:val="009D368C"/>
    <w:rsid w:val="009D4125"/>
    <w:rsid w:val="009E67B2"/>
    <w:rsid w:val="009F5E75"/>
    <w:rsid w:val="009F77D2"/>
    <w:rsid w:val="00A04018"/>
    <w:rsid w:val="00A0550C"/>
    <w:rsid w:val="00A05CA6"/>
    <w:rsid w:val="00A05EFD"/>
    <w:rsid w:val="00A06F14"/>
    <w:rsid w:val="00A11D3D"/>
    <w:rsid w:val="00A136DC"/>
    <w:rsid w:val="00A149C0"/>
    <w:rsid w:val="00A208BB"/>
    <w:rsid w:val="00A2318D"/>
    <w:rsid w:val="00A24CF9"/>
    <w:rsid w:val="00A25545"/>
    <w:rsid w:val="00A2704F"/>
    <w:rsid w:val="00A271F0"/>
    <w:rsid w:val="00A271F6"/>
    <w:rsid w:val="00A2769F"/>
    <w:rsid w:val="00A43AA1"/>
    <w:rsid w:val="00A444C9"/>
    <w:rsid w:val="00A628D0"/>
    <w:rsid w:val="00A665FE"/>
    <w:rsid w:val="00A703E3"/>
    <w:rsid w:val="00A747CD"/>
    <w:rsid w:val="00A753C8"/>
    <w:rsid w:val="00A83D56"/>
    <w:rsid w:val="00A83EB5"/>
    <w:rsid w:val="00A8574C"/>
    <w:rsid w:val="00A9255A"/>
    <w:rsid w:val="00A974B6"/>
    <w:rsid w:val="00AA0CDE"/>
    <w:rsid w:val="00AA0F64"/>
    <w:rsid w:val="00AA1759"/>
    <w:rsid w:val="00AA337E"/>
    <w:rsid w:val="00AA6982"/>
    <w:rsid w:val="00AA7363"/>
    <w:rsid w:val="00AB177C"/>
    <w:rsid w:val="00AB2C7C"/>
    <w:rsid w:val="00AD074D"/>
    <w:rsid w:val="00AD2556"/>
    <w:rsid w:val="00AD404A"/>
    <w:rsid w:val="00AD50AE"/>
    <w:rsid w:val="00AE0630"/>
    <w:rsid w:val="00AE19D8"/>
    <w:rsid w:val="00AE38CE"/>
    <w:rsid w:val="00AF2940"/>
    <w:rsid w:val="00AF2AEC"/>
    <w:rsid w:val="00AF3EB2"/>
    <w:rsid w:val="00AF3FB5"/>
    <w:rsid w:val="00B04771"/>
    <w:rsid w:val="00B07C1A"/>
    <w:rsid w:val="00B07E02"/>
    <w:rsid w:val="00B115A8"/>
    <w:rsid w:val="00B13A4D"/>
    <w:rsid w:val="00B140A4"/>
    <w:rsid w:val="00B16D13"/>
    <w:rsid w:val="00B17172"/>
    <w:rsid w:val="00B254C3"/>
    <w:rsid w:val="00B423AB"/>
    <w:rsid w:val="00B44434"/>
    <w:rsid w:val="00B558B2"/>
    <w:rsid w:val="00B5790B"/>
    <w:rsid w:val="00B63528"/>
    <w:rsid w:val="00B667B2"/>
    <w:rsid w:val="00B6706C"/>
    <w:rsid w:val="00B725E5"/>
    <w:rsid w:val="00B7721B"/>
    <w:rsid w:val="00B811B1"/>
    <w:rsid w:val="00B817CD"/>
    <w:rsid w:val="00B8326A"/>
    <w:rsid w:val="00B83F9C"/>
    <w:rsid w:val="00B84AAD"/>
    <w:rsid w:val="00B859DB"/>
    <w:rsid w:val="00B8745A"/>
    <w:rsid w:val="00B92868"/>
    <w:rsid w:val="00B959D1"/>
    <w:rsid w:val="00BA3E37"/>
    <w:rsid w:val="00BC2D41"/>
    <w:rsid w:val="00BC6D5C"/>
    <w:rsid w:val="00BE2C06"/>
    <w:rsid w:val="00BE36D2"/>
    <w:rsid w:val="00BE7AD9"/>
    <w:rsid w:val="00BF0E6C"/>
    <w:rsid w:val="00BF1EB7"/>
    <w:rsid w:val="00BF7AC6"/>
    <w:rsid w:val="00C0166D"/>
    <w:rsid w:val="00C02069"/>
    <w:rsid w:val="00C033C1"/>
    <w:rsid w:val="00C03950"/>
    <w:rsid w:val="00C05E31"/>
    <w:rsid w:val="00C125E0"/>
    <w:rsid w:val="00C13654"/>
    <w:rsid w:val="00C1517D"/>
    <w:rsid w:val="00C206A5"/>
    <w:rsid w:val="00C30DBF"/>
    <w:rsid w:val="00C32D72"/>
    <w:rsid w:val="00C36422"/>
    <w:rsid w:val="00C36612"/>
    <w:rsid w:val="00C36ED5"/>
    <w:rsid w:val="00C44C32"/>
    <w:rsid w:val="00C5116A"/>
    <w:rsid w:val="00C54796"/>
    <w:rsid w:val="00C61E3B"/>
    <w:rsid w:val="00C719A4"/>
    <w:rsid w:val="00C720A2"/>
    <w:rsid w:val="00C81FAE"/>
    <w:rsid w:val="00C93BF9"/>
    <w:rsid w:val="00C946FE"/>
    <w:rsid w:val="00C94F25"/>
    <w:rsid w:val="00C96FD1"/>
    <w:rsid w:val="00CA12A2"/>
    <w:rsid w:val="00CA4AE7"/>
    <w:rsid w:val="00CA4EF0"/>
    <w:rsid w:val="00CA5DF5"/>
    <w:rsid w:val="00CA7C6D"/>
    <w:rsid w:val="00CB0A6E"/>
    <w:rsid w:val="00CB2A72"/>
    <w:rsid w:val="00CB54C1"/>
    <w:rsid w:val="00CC1A79"/>
    <w:rsid w:val="00CC439B"/>
    <w:rsid w:val="00CD4F2E"/>
    <w:rsid w:val="00CE61F4"/>
    <w:rsid w:val="00CE7761"/>
    <w:rsid w:val="00CF08BF"/>
    <w:rsid w:val="00CF5A24"/>
    <w:rsid w:val="00D008F5"/>
    <w:rsid w:val="00D0410E"/>
    <w:rsid w:val="00D265FF"/>
    <w:rsid w:val="00D267DE"/>
    <w:rsid w:val="00D30C33"/>
    <w:rsid w:val="00D3172E"/>
    <w:rsid w:val="00D3642C"/>
    <w:rsid w:val="00D37AC8"/>
    <w:rsid w:val="00D41682"/>
    <w:rsid w:val="00D41E05"/>
    <w:rsid w:val="00D44F2D"/>
    <w:rsid w:val="00D4529D"/>
    <w:rsid w:val="00D477B7"/>
    <w:rsid w:val="00D47B59"/>
    <w:rsid w:val="00D572AB"/>
    <w:rsid w:val="00D60C86"/>
    <w:rsid w:val="00D6688A"/>
    <w:rsid w:val="00D672E7"/>
    <w:rsid w:val="00D713C8"/>
    <w:rsid w:val="00D71B75"/>
    <w:rsid w:val="00D82444"/>
    <w:rsid w:val="00D83562"/>
    <w:rsid w:val="00D85EAB"/>
    <w:rsid w:val="00D87E85"/>
    <w:rsid w:val="00D92AB1"/>
    <w:rsid w:val="00D93822"/>
    <w:rsid w:val="00D940D9"/>
    <w:rsid w:val="00D9454C"/>
    <w:rsid w:val="00D957C8"/>
    <w:rsid w:val="00DA0702"/>
    <w:rsid w:val="00DA192E"/>
    <w:rsid w:val="00DA7E40"/>
    <w:rsid w:val="00DB1F39"/>
    <w:rsid w:val="00DB2224"/>
    <w:rsid w:val="00DB4A3F"/>
    <w:rsid w:val="00DB4B05"/>
    <w:rsid w:val="00DB4C96"/>
    <w:rsid w:val="00DC0014"/>
    <w:rsid w:val="00DC2CDF"/>
    <w:rsid w:val="00DC3FD5"/>
    <w:rsid w:val="00DC49E2"/>
    <w:rsid w:val="00DC5861"/>
    <w:rsid w:val="00DD3EFD"/>
    <w:rsid w:val="00DD565E"/>
    <w:rsid w:val="00DD6972"/>
    <w:rsid w:val="00DD7FD1"/>
    <w:rsid w:val="00DE020B"/>
    <w:rsid w:val="00DE7A1D"/>
    <w:rsid w:val="00DF5278"/>
    <w:rsid w:val="00DF6735"/>
    <w:rsid w:val="00E02B61"/>
    <w:rsid w:val="00E03070"/>
    <w:rsid w:val="00E110F2"/>
    <w:rsid w:val="00E16AE5"/>
    <w:rsid w:val="00E2245D"/>
    <w:rsid w:val="00E229C8"/>
    <w:rsid w:val="00E2381D"/>
    <w:rsid w:val="00E24621"/>
    <w:rsid w:val="00E2463A"/>
    <w:rsid w:val="00E3221B"/>
    <w:rsid w:val="00E32770"/>
    <w:rsid w:val="00E3386A"/>
    <w:rsid w:val="00E41206"/>
    <w:rsid w:val="00E47D1B"/>
    <w:rsid w:val="00E53C37"/>
    <w:rsid w:val="00E54E10"/>
    <w:rsid w:val="00E56F22"/>
    <w:rsid w:val="00E57CF1"/>
    <w:rsid w:val="00E6083F"/>
    <w:rsid w:val="00E62242"/>
    <w:rsid w:val="00E63A08"/>
    <w:rsid w:val="00E648C4"/>
    <w:rsid w:val="00E713CC"/>
    <w:rsid w:val="00E773E8"/>
    <w:rsid w:val="00E82F3B"/>
    <w:rsid w:val="00E83422"/>
    <w:rsid w:val="00E9007C"/>
    <w:rsid w:val="00E96743"/>
    <w:rsid w:val="00E96B4B"/>
    <w:rsid w:val="00EA1243"/>
    <w:rsid w:val="00EA1C70"/>
    <w:rsid w:val="00EA363A"/>
    <w:rsid w:val="00EA4B53"/>
    <w:rsid w:val="00EA6E32"/>
    <w:rsid w:val="00EB1A01"/>
    <w:rsid w:val="00EB45EC"/>
    <w:rsid w:val="00EB771E"/>
    <w:rsid w:val="00EB7F5F"/>
    <w:rsid w:val="00EC0158"/>
    <w:rsid w:val="00EC0593"/>
    <w:rsid w:val="00EC51AF"/>
    <w:rsid w:val="00ED4712"/>
    <w:rsid w:val="00ED699D"/>
    <w:rsid w:val="00EE3478"/>
    <w:rsid w:val="00EF0C86"/>
    <w:rsid w:val="00EF1BFF"/>
    <w:rsid w:val="00EF71BE"/>
    <w:rsid w:val="00F03928"/>
    <w:rsid w:val="00F06C99"/>
    <w:rsid w:val="00F06F51"/>
    <w:rsid w:val="00F07C77"/>
    <w:rsid w:val="00F07E0F"/>
    <w:rsid w:val="00F10AA1"/>
    <w:rsid w:val="00F16FC3"/>
    <w:rsid w:val="00F214A8"/>
    <w:rsid w:val="00F225AF"/>
    <w:rsid w:val="00F33DEC"/>
    <w:rsid w:val="00F35525"/>
    <w:rsid w:val="00F361F8"/>
    <w:rsid w:val="00F379AC"/>
    <w:rsid w:val="00F4062E"/>
    <w:rsid w:val="00F4182E"/>
    <w:rsid w:val="00F5014A"/>
    <w:rsid w:val="00F51440"/>
    <w:rsid w:val="00F527C1"/>
    <w:rsid w:val="00F53E8B"/>
    <w:rsid w:val="00F54831"/>
    <w:rsid w:val="00F55652"/>
    <w:rsid w:val="00F57F42"/>
    <w:rsid w:val="00F601FD"/>
    <w:rsid w:val="00F61108"/>
    <w:rsid w:val="00F62C41"/>
    <w:rsid w:val="00F64482"/>
    <w:rsid w:val="00F6698D"/>
    <w:rsid w:val="00F7216E"/>
    <w:rsid w:val="00F73D60"/>
    <w:rsid w:val="00F741A0"/>
    <w:rsid w:val="00F771D3"/>
    <w:rsid w:val="00F879AC"/>
    <w:rsid w:val="00F91A26"/>
    <w:rsid w:val="00F93806"/>
    <w:rsid w:val="00F93E3B"/>
    <w:rsid w:val="00F94C8A"/>
    <w:rsid w:val="00F9794C"/>
    <w:rsid w:val="00FA25B6"/>
    <w:rsid w:val="00FA5B5C"/>
    <w:rsid w:val="00FA5EDC"/>
    <w:rsid w:val="00FB7E48"/>
    <w:rsid w:val="00FD2757"/>
    <w:rsid w:val="00FD7111"/>
    <w:rsid w:val="00FE0067"/>
    <w:rsid w:val="00FE1601"/>
    <w:rsid w:val="00FE3863"/>
    <w:rsid w:val="00FE51B0"/>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styleId="CommentReference">
    <w:name w:val="annotation reference"/>
    <w:basedOn w:val="DefaultParagraphFont"/>
    <w:rsid w:val="00E229C8"/>
    <w:rPr>
      <w:sz w:val="16"/>
      <w:szCs w:val="16"/>
    </w:rPr>
  </w:style>
  <w:style w:type="paragraph" w:styleId="CommentText">
    <w:name w:val="annotation text"/>
    <w:basedOn w:val="Normal"/>
    <w:link w:val="CommentTextChar"/>
    <w:rsid w:val="00E229C8"/>
    <w:rPr>
      <w:sz w:val="20"/>
      <w:szCs w:val="20"/>
    </w:rPr>
  </w:style>
  <w:style w:type="character" w:customStyle="1" w:styleId="CommentTextChar">
    <w:name w:val="Comment Text Char"/>
    <w:basedOn w:val="DefaultParagraphFont"/>
    <w:link w:val="CommentText"/>
    <w:rsid w:val="00E229C8"/>
  </w:style>
  <w:style w:type="paragraph" w:styleId="CommentSubject">
    <w:name w:val="annotation subject"/>
    <w:basedOn w:val="CommentText"/>
    <w:next w:val="CommentText"/>
    <w:link w:val="CommentSubjectChar"/>
    <w:rsid w:val="00921DF9"/>
    <w:rPr>
      <w:b/>
      <w:bCs/>
    </w:rPr>
  </w:style>
  <w:style w:type="character" w:customStyle="1" w:styleId="CommentSubjectChar">
    <w:name w:val="Comment Subject Char"/>
    <w:basedOn w:val="CommentTextChar"/>
    <w:link w:val="CommentSubject"/>
    <w:rsid w:val="00921DF9"/>
    <w:rPr>
      <w:b/>
      <w:bCs/>
    </w:rPr>
  </w:style>
  <w:style w:type="paragraph" w:styleId="ListParagraph">
    <w:name w:val="List Paragraph"/>
    <w:basedOn w:val="Normal"/>
    <w:uiPriority w:val="34"/>
    <w:qFormat/>
    <w:rsid w:val="00A208BB"/>
    <w:pPr>
      <w:ind w:left="720"/>
      <w:contextualSpacing/>
    </w:pPr>
    <w:rPr>
      <w:rFonts w:eastAsiaTheme="minorHAnsi"/>
      <w:color w:val="000000"/>
      <w:szCs w:val="22"/>
    </w:rPr>
  </w:style>
  <w:style w:type="character" w:customStyle="1" w:styleId="titletext3">
    <w:name w:val="titletext3"/>
    <w:basedOn w:val="DefaultParagraphFont"/>
    <w:rsid w:val="00DE7A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styleId="CommentReference">
    <w:name w:val="annotation reference"/>
    <w:basedOn w:val="DefaultParagraphFont"/>
    <w:rsid w:val="00E229C8"/>
    <w:rPr>
      <w:sz w:val="16"/>
      <w:szCs w:val="16"/>
    </w:rPr>
  </w:style>
  <w:style w:type="paragraph" w:styleId="CommentText">
    <w:name w:val="annotation text"/>
    <w:basedOn w:val="Normal"/>
    <w:link w:val="CommentTextChar"/>
    <w:rsid w:val="00E229C8"/>
    <w:rPr>
      <w:sz w:val="20"/>
      <w:szCs w:val="20"/>
    </w:rPr>
  </w:style>
  <w:style w:type="character" w:customStyle="1" w:styleId="CommentTextChar">
    <w:name w:val="Comment Text Char"/>
    <w:basedOn w:val="DefaultParagraphFont"/>
    <w:link w:val="CommentText"/>
    <w:rsid w:val="00E229C8"/>
  </w:style>
  <w:style w:type="paragraph" w:styleId="CommentSubject">
    <w:name w:val="annotation subject"/>
    <w:basedOn w:val="CommentText"/>
    <w:next w:val="CommentText"/>
    <w:link w:val="CommentSubjectChar"/>
    <w:rsid w:val="00921DF9"/>
    <w:rPr>
      <w:b/>
      <w:bCs/>
    </w:rPr>
  </w:style>
  <w:style w:type="character" w:customStyle="1" w:styleId="CommentSubjectChar">
    <w:name w:val="Comment Subject Char"/>
    <w:basedOn w:val="CommentTextChar"/>
    <w:link w:val="CommentSubject"/>
    <w:rsid w:val="00921DF9"/>
    <w:rPr>
      <w:b/>
      <w:bCs/>
    </w:rPr>
  </w:style>
  <w:style w:type="paragraph" w:styleId="ListParagraph">
    <w:name w:val="List Paragraph"/>
    <w:basedOn w:val="Normal"/>
    <w:uiPriority w:val="34"/>
    <w:qFormat/>
    <w:rsid w:val="00A208BB"/>
    <w:pPr>
      <w:ind w:left="720"/>
      <w:contextualSpacing/>
    </w:pPr>
    <w:rPr>
      <w:rFonts w:eastAsiaTheme="minorHAnsi"/>
      <w:color w:val="000000"/>
      <w:szCs w:val="22"/>
    </w:rPr>
  </w:style>
  <w:style w:type="character" w:customStyle="1" w:styleId="titletext3">
    <w:name w:val="titletext3"/>
    <w:basedOn w:val="DefaultParagraphFont"/>
    <w:rsid w:val="00DE7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5986">
      <w:bodyDiv w:val="1"/>
      <w:marLeft w:val="0"/>
      <w:marRight w:val="0"/>
      <w:marTop w:val="0"/>
      <w:marBottom w:val="0"/>
      <w:divBdr>
        <w:top w:val="none" w:sz="0" w:space="0" w:color="auto"/>
        <w:left w:val="none" w:sz="0" w:space="0" w:color="auto"/>
        <w:bottom w:val="none" w:sz="0" w:space="0" w:color="auto"/>
        <w:right w:val="none" w:sz="0" w:space="0" w:color="auto"/>
      </w:divBdr>
    </w:div>
    <w:div w:id="155075891">
      <w:bodyDiv w:val="1"/>
      <w:marLeft w:val="0"/>
      <w:marRight w:val="0"/>
      <w:marTop w:val="0"/>
      <w:marBottom w:val="0"/>
      <w:divBdr>
        <w:top w:val="none" w:sz="0" w:space="0" w:color="auto"/>
        <w:left w:val="none" w:sz="0" w:space="0" w:color="auto"/>
        <w:bottom w:val="none" w:sz="0" w:space="0" w:color="auto"/>
        <w:right w:val="none" w:sz="0" w:space="0" w:color="auto"/>
      </w:divBdr>
    </w:div>
    <w:div w:id="222374279">
      <w:bodyDiv w:val="1"/>
      <w:marLeft w:val="0"/>
      <w:marRight w:val="0"/>
      <w:marTop w:val="0"/>
      <w:marBottom w:val="0"/>
      <w:divBdr>
        <w:top w:val="none" w:sz="0" w:space="0" w:color="auto"/>
        <w:left w:val="none" w:sz="0" w:space="0" w:color="auto"/>
        <w:bottom w:val="none" w:sz="0" w:space="0" w:color="auto"/>
        <w:right w:val="none" w:sz="0" w:space="0" w:color="auto"/>
      </w:divBdr>
      <w:divsChild>
        <w:div w:id="775029173">
          <w:marLeft w:val="0"/>
          <w:marRight w:val="0"/>
          <w:marTop w:val="0"/>
          <w:marBottom w:val="0"/>
          <w:divBdr>
            <w:top w:val="none" w:sz="0" w:space="0" w:color="auto"/>
            <w:left w:val="none" w:sz="0" w:space="0" w:color="auto"/>
            <w:bottom w:val="none" w:sz="0" w:space="0" w:color="auto"/>
            <w:right w:val="none" w:sz="0" w:space="0" w:color="auto"/>
          </w:divBdr>
        </w:div>
      </w:divsChild>
    </w:div>
    <w:div w:id="321276722">
      <w:bodyDiv w:val="1"/>
      <w:marLeft w:val="0"/>
      <w:marRight w:val="0"/>
      <w:marTop w:val="0"/>
      <w:marBottom w:val="0"/>
      <w:divBdr>
        <w:top w:val="none" w:sz="0" w:space="0" w:color="auto"/>
        <w:left w:val="none" w:sz="0" w:space="0" w:color="auto"/>
        <w:bottom w:val="none" w:sz="0" w:space="0" w:color="auto"/>
        <w:right w:val="none" w:sz="0" w:space="0" w:color="auto"/>
      </w:divBdr>
    </w:div>
    <w:div w:id="324865919">
      <w:bodyDiv w:val="1"/>
      <w:marLeft w:val="0"/>
      <w:marRight w:val="0"/>
      <w:marTop w:val="0"/>
      <w:marBottom w:val="0"/>
      <w:divBdr>
        <w:top w:val="none" w:sz="0" w:space="0" w:color="auto"/>
        <w:left w:val="none" w:sz="0" w:space="0" w:color="auto"/>
        <w:bottom w:val="none" w:sz="0" w:space="0" w:color="auto"/>
        <w:right w:val="none" w:sz="0" w:space="0" w:color="auto"/>
      </w:divBdr>
    </w:div>
    <w:div w:id="106831056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72649014">
      <w:bodyDiv w:val="1"/>
      <w:marLeft w:val="0"/>
      <w:marRight w:val="0"/>
      <w:marTop w:val="0"/>
      <w:marBottom w:val="0"/>
      <w:divBdr>
        <w:top w:val="none" w:sz="0" w:space="0" w:color="auto"/>
        <w:left w:val="none" w:sz="0" w:space="0" w:color="auto"/>
        <w:bottom w:val="none" w:sz="0" w:space="0" w:color="auto"/>
        <w:right w:val="none" w:sz="0" w:space="0" w:color="auto"/>
      </w:divBdr>
    </w:div>
    <w:div w:id="188443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jpeg"/><Relationship Id="rId18" Type="http://schemas.openxmlformats.org/officeDocument/2006/relationships/hyperlink" Target="http://vista.domain.ext/tools/sr/" TargetMode="External"/><Relationship Id="rId3" Type="http://schemas.openxmlformats.org/officeDocument/2006/relationships/customXml" Target="../customXml/item3.xml"/><Relationship Id="rId21" Type="http://schemas.openxmlformats.org/officeDocument/2006/relationships/hyperlink" Target="http://server_1234.vha.domain.ext:81/cqweb"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vista.domain.ext/tools/s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server1.server2..domain:9443/cc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server1.server2..domain:943/cc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657KNE7CTRDA-4407-7017</_dlc_DocId>
    <_dlc_DocIdUrl xmlns="cdd665a5-4d39-4c80-990a-8a3abca4f55f">
      <Url>http://vaww.yourserver.domain/projects/pre/PRE_Mocha_Latte/_layouts/DocIdRedir.aspx?ID=657KNE7CTRDA-4407-7017</Url>
      <Description>657KNE7CTRDA-4407-7017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1C8DFCE1541842AE57A63986DD402D" ma:contentTypeVersion="4" ma:contentTypeDescription="Create a new document." ma:contentTypeScope="" ma:versionID="421392f587c94f27dc8705f6e68793fd">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DB17-1F57-44E6-96DE-FB0F75700F9E}">
  <ds:schemaRefs>
    <ds:schemaRef ds:uri="http://schemas.microsoft.com/sharepoint/v3/contenttype/forms"/>
  </ds:schemaRefs>
</ds:datastoreItem>
</file>

<file path=customXml/itemProps2.xml><?xml version="1.0" encoding="utf-8"?>
<ds:datastoreItem xmlns:ds="http://schemas.openxmlformats.org/officeDocument/2006/customXml" ds:itemID="{FEDBF009-AE47-493B-A633-3AED98C20530}">
  <ds:schemaRefs>
    <ds:schemaRef ds:uri="http://schemas.microsoft.com/office/2006/metadata/properties"/>
    <ds:schemaRef ds:uri="http://schemas.microsoft.com/office/infopath/2007/PartnerControls"/>
    <ds:schemaRef ds:uri="cdd665a5-4d39-4c80-990a-8a3abca4f55f"/>
  </ds:schemaRefs>
</ds:datastoreItem>
</file>

<file path=customXml/itemProps3.xml><?xml version="1.0" encoding="utf-8"?>
<ds:datastoreItem xmlns:ds="http://schemas.openxmlformats.org/officeDocument/2006/customXml" ds:itemID="{116889CB-828C-4C0A-A96D-BF9EB8775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2D95A5-6014-4910-B2D1-F4178F12AF8C}">
  <ds:schemaRefs>
    <ds:schemaRef ds:uri="http://schemas.microsoft.com/sharepoint/events"/>
  </ds:schemaRefs>
</ds:datastoreItem>
</file>

<file path=customXml/itemProps5.xml><?xml version="1.0" encoding="utf-8"?>
<ds:datastoreItem xmlns:ds="http://schemas.openxmlformats.org/officeDocument/2006/customXml" ds:itemID="{E0D0BF1A-70DB-4851-B73F-C9E802E5B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4188</Words>
  <Characters>23874</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Version Description Document version 3.0</vt:lpstr>
    </vt:vector>
  </TitlesOfParts>
  <LinksUpToDate>false</LinksUpToDate>
  <CharactersWithSpaces>28006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 version 3.0</dc:title>
  <dc:subject>Version Description Document Template</dc:subject>
  <dc:creator/>
  <cp:lastModifiedBy/>
  <cp:revision>1</cp:revision>
  <dcterms:created xsi:type="dcterms:W3CDTF">2016-02-04T21:04:00Z</dcterms:created>
  <dcterms:modified xsi:type="dcterms:W3CDTF">2016-04-19T17:29:00Z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Public Storage Location">
    <vt:lpwstr>1</vt:lpwstr>
  </property>
  <property fmtid="{D5CDD505-2E9C-101B-9397-08002B2CF9AE}" pid="5" name="Category0">
    <vt:lpwstr>5</vt:lpwstr>
  </property>
  <property fmtid="{D5CDD505-2E9C-101B-9397-08002B2CF9AE}" pid="6" name="Required by Independent Testing">
    <vt:bool>true</vt:bool>
  </property>
  <property fmtid="{D5CDD505-2E9C-101B-9397-08002B2CF9AE}" pid="7" name="Required by Operational Readiness">
    <vt:bool>true</vt:bool>
  </property>
  <property fmtid="{D5CDD505-2E9C-101B-9397-08002B2CF9AE}" pid="8" name="Required for Operational Readiness Review">
    <vt:bool>true</vt:bool>
  </property>
  <property fmtid="{D5CDD505-2E9C-101B-9397-08002B2CF9AE}" pid="9" name="Required by PMAS">
    <vt:bool>true</vt:bool>
  </property>
  <property fmtid="{D5CDD505-2E9C-101B-9397-08002B2CF9AE}" pid="10" name="Required for Assessment and Authorization">
    <vt:bool>false</vt:bool>
  </property>
  <property fmtid="{D5CDD505-2E9C-101B-9397-08002B2CF9AE}" pid="11" name="Required for Assessment and Authorizatio">
    <vt:bool>false</vt:bool>
  </property>
  <property fmtid="{D5CDD505-2E9C-101B-9397-08002B2CF9AE}" pid="12" name="Required by VHA Release Management">
    <vt:bool>true</vt:bool>
  </property>
  <property fmtid="{D5CDD505-2E9C-101B-9397-08002B2CF9AE}" pid="13" name="_dlc_DocIdItemGuid">
    <vt:lpwstr>19867f2f-5d8d-4653-9502-ea107760cbf8</vt:lpwstr>
  </property>
  <property fmtid="{D5CDD505-2E9C-101B-9397-08002B2CF9AE}" pid="14" name="Action Requested">
    <vt:lpwstr>No Action Required</vt:lpwstr>
  </property>
  <property fmtid="{D5CDD505-2E9C-101B-9397-08002B2CF9AE}" pid="15" name="Required by Enterprise Operations">
    <vt:bool>false</vt:bool>
  </property>
  <property fmtid="{D5CDD505-2E9C-101B-9397-08002B2CF9AE}" pid="16" name="Scope">
    <vt:lpwstr>1</vt:lpwstr>
  </property>
  <property fmtid="{D5CDD505-2E9C-101B-9397-08002B2CF9AE}" pid="17" name="Reviewed at Milestone (Multi-Select)">
    <vt:lpwstr>;#None;#</vt:lpwstr>
  </property>
  <property fmtid="{D5CDD505-2E9C-101B-9397-08002B2CF9AE}" pid="18" name="Required for National Release">
    <vt:bool>true</vt:bool>
  </property>
  <property fmtid="{D5CDD505-2E9C-101B-9397-08002B2CF9AE}" pid="19" name="TaxKeyword">
    <vt:lpwstr/>
  </property>
  <property fmtid="{D5CDD505-2E9C-101B-9397-08002B2CF9AE}" pid="20" name="Status">
    <vt:lpwstr>Active</vt:lpwstr>
  </property>
  <property fmtid="{D5CDD505-2E9C-101B-9397-08002B2CF9AE}" pid="21" name="ProPath Process ID">
    <vt:lpwstr>6</vt:lpwstr>
  </property>
  <property fmtid="{D5CDD505-2E9C-101B-9397-08002B2CF9AE}" pid="22" name="Replaced By">
    <vt:lpwstr>, </vt:lpwstr>
  </property>
  <property fmtid="{D5CDD505-2E9C-101B-9397-08002B2CF9AE}" pid="23" name="ContentTypeId">
    <vt:lpwstr>0x010100C81C8DFCE1541842AE57A63986DD402D</vt:lpwstr>
  </property>
</Properties>
</file>